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67560" w14:textId="6C9D82E7" w:rsidR="00A500E7" w:rsidRDefault="00A500E7"/>
    <w:p w14:paraId="71B3DB7D" w14:textId="576A4C32" w:rsidR="00EC1BC5" w:rsidRPr="00EC1BC5" w:rsidRDefault="00F000B8" w:rsidP="00F000B8">
      <w:pPr>
        <w:tabs>
          <w:tab w:val="left" w:pos="5096"/>
          <w:tab w:val="left" w:pos="7496"/>
        </w:tabs>
      </w:pPr>
      <w:r>
        <w:tab/>
      </w:r>
      <w:r>
        <w:tab/>
      </w:r>
    </w:p>
    <w:p w14:paraId="1F19BD5F" w14:textId="3982A534" w:rsidR="00EC1BC5" w:rsidRDefault="00EC1BC5" w:rsidP="00EC1BC5"/>
    <w:p w14:paraId="6414D329" w14:textId="77777777" w:rsidR="00EC1BC5" w:rsidRPr="00332C26" w:rsidRDefault="00EC1BC5" w:rsidP="00EC1BC5">
      <w:pPr>
        <w:jc w:val="center"/>
        <w:rPr>
          <w:rFonts w:ascii="Lato Light" w:hAnsi="Lato Light" w:cs="Linux Libertine G"/>
          <w:b/>
          <w:sz w:val="48"/>
          <w:szCs w:val="48"/>
        </w:rPr>
      </w:pPr>
      <w:r>
        <w:tab/>
      </w:r>
      <w:r w:rsidRPr="00332C26">
        <w:rPr>
          <w:rFonts w:ascii="Lato Light" w:hAnsi="Lato Light" w:cs="Linux Libertine G"/>
          <w:b/>
          <w:sz w:val="48"/>
          <w:szCs w:val="48"/>
        </w:rPr>
        <w:t>SPECYFIKACJA</w:t>
      </w:r>
    </w:p>
    <w:p w14:paraId="0DF5B8FE" w14:textId="77777777" w:rsidR="00EC1BC5" w:rsidRPr="00332C26" w:rsidRDefault="00EC1BC5" w:rsidP="00EC1BC5">
      <w:pPr>
        <w:jc w:val="center"/>
        <w:rPr>
          <w:rFonts w:ascii="Lato Light" w:hAnsi="Lato Light" w:cs="Linux Libertine G"/>
          <w:b/>
          <w:sz w:val="48"/>
          <w:szCs w:val="48"/>
        </w:rPr>
      </w:pPr>
      <w:r w:rsidRPr="00332C26">
        <w:rPr>
          <w:rFonts w:ascii="Lato Light" w:hAnsi="Lato Light" w:cs="Linux Libertine G"/>
          <w:b/>
          <w:sz w:val="48"/>
          <w:szCs w:val="48"/>
        </w:rPr>
        <w:t xml:space="preserve">  WARUNKÓW   ZAMÓWIENIA</w:t>
      </w:r>
    </w:p>
    <w:p w14:paraId="26C6ADBC" w14:textId="092ABE1C" w:rsidR="00EC1BC5" w:rsidRDefault="00EC1BC5" w:rsidP="00EC1BC5">
      <w:pPr>
        <w:jc w:val="center"/>
        <w:rPr>
          <w:rFonts w:ascii="Lato Light" w:hAnsi="Lato Light"/>
          <w:noProof/>
          <w:lang w:val="pl-PL"/>
        </w:rPr>
      </w:pPr>
    </w:p>
    <w:p w14:paraId="7815CEB4" w14:textId="77777777" w:rsidR="007606D4" w:rsidRDefault="007606D4" w:rsidP="00EC1BC5">
      <w:pPr>
        <w:jc w:val="center"/>
        <w:rPr>
          <w:rFonts w:ascii="Lato Light" w:hAnsi="Lato Light"/>
          <w:noProof/>
          <w:lang w:val="pl-PL"/>
        </w:rPr>
      </w:pPr>
    </w:p>
    <w:p w14:paraId="70CEBEA0" w14:textId="77777777" w:rsidR="007606D4" w:rsidRDefault="007606D4" w:rsidP="00EC1BC5">
      <w:pPr>
        <w:jc w:val="center"/>
        <w:rPr>
          <w:rFonts w:ascii="Lato Light" w:hAnsi="Lato Light"/>
          <w:noProof/>
          <w:lang w:val="pl-PL"/>
        </w:rPr>
      </w:pPr>
    </w:p>
    <w:p w14:paraId="6BFDFFAC" w14:textId="77777777" w:rsidR="007606D4" w:rsidRPr="00332C26" w:rsidRDefault="007606D4" w:rsidP="00EC1BC5">
      <w:pPr>
        <w:jc w:val="center"/>
        <w:rPr>
          <w:rFonts w:ascii="Lato Light" w:hAnsi="Lato Light" w:cs="Linux Libertine G"/>
          <w:b/>
          <w:sz w:val="48"/>
          <w:szCs w:val="48"/>
        </w:rPr>
      </w:pPr>
    </w:p>
    <w:p w14:paraId="2F03C763" w14:textId="77777777" w:rsidR="00EC1BC5" w:rsidRPr="00332C26" w:rsidRDefault="00EC1BC5" w:rsidP="00EC1BC5">
      <w:pPr>
        <w:jc w:val="center"/>
        <w:rPr>
          <w:rFonts w:ascii="Lato Light" w:hAnsi="Lato Light" w:cs="Linux Libertine G"/>
          <w:b/>
          <w:sz w:val="36"/>
          <w:szCs w:val="36"/>
          <w:u w:val="single"/>
        </w:rPr>
      </w:pPr>
      <w:r w:rsidRPr="00332C26">
        <w:rPr>
          <w:rFonts w:ascii="Lato Light" w:hAnsi="Lato Light" w:cs="Linux Libertine G"/>
          <w:b/>
          <w:sz w:val="36"/>
          <w:szCs w:val="36"/>
          <w:u w:val="single"/>
        </w:rPr>
        <w:t>Zamawiający:</w:t>
      </w:r>
    </w:p>
    <w:p w14:paraId="73D10CAF" w14:textId="0DAECB3D" w:rsidR="00F16509" w:rsidRDefault="003A4664" w:rsidP="00EC1BC5">
      <w:pPr>
        <w:jc w:val="center"/>
        <w:rPr>
          <w:rFonts w:ascii="Lato Light" w:hAnsi="Lato Light" w:cs="Linux Libertine G"/>
          <w:b/>
          <w:sz w:val="36"/>
          <w:szCs w:val="36"/>
        </w:rPr>
      </w:pPr>
      <w:r w:rsidRPr="003A4664">
        <w:rPr>
          <w:rFonts w:ascii="Lato Light" w:hAnsi="Lato Light" w:cs="Linux Libertine G"/>
          <w:b/>
          <w:sz w:val="36"/>
          <w:szCs w:val="36"/>
        </w:rPr>
        <w:t>STOWARZYSZENIE "MŁODE DĘBY"</w:t>
      </w:r>
    </w:p>
    <w:p w14:paraId="4DF23ED5" w14:textId="10E5143E" w:rsidR="003A4664" w:rsidRDefault="003A4664" w:rsidP="00EC1BC5">
      <w:pPr>
        <w:jc w:val="center"/>
        <w:rPr>
          <w:rFonts w:ascii="Lato Light" w:hAnsi="Lato Light" w:cs="Linux Libertine G"/>
          <w:b/>
          <w:sz w:val="36"/>
          <w:szCs w:val="36"/>
        </w:rPr>
      </w:pPr>
      <w:r w:rsidRPr="003A4664">
        <w:rPr>
          <w:rFonts w:ascii="Lato Light" w:hAnsi="Lato Light" w:cs="Linux Libertine G"/>
          <w:b/>
          <w:sz w:val="36"/>
          <w:szCs w:val="36"/>
        </w:rPr>
        <w:t>Słaboszewko</w:t>
      </w:r>
      <w:r>
        <w:rPr>
          <w:rFonts w:ascii="Lato Light" w:hAnsi="Lato Light" w:cs="Linux Libertine G"/>
          <w:b/>
          <w:sz w:val="36"/>
          <w:szCs w:val="36"/>
        </w:rPr>
        <w:t xml:space="preserve"> 9</w:t>
      </w:r>
      <w:r w:rsidRPr="003A4664">
        <w:rPr>
          <w:rFonts w:ascii="Lato Light" w:hAnsi="Lato Light" w:cs="Linux Libertine G"/>
          <w:b/>
          <w:sz w:val="36"/>
          <w:szCs w:val="36"/>
        </w:rPr>
        <w:t>, 88-306 Dąbrow</w:t>
      </w:r>
      <w:r>
        <w:rPr>
          <w:rFonts w:ascii="Lato Light" w:hAnsi="Lato Light" w:cs="Linux Libertine G"/>
          <w:b/>
          <w:sz w:val="36"/>
          <w:szCs w:val="36"/>
        </w:rPr>
        <w:t>a</w:t>
      </w:r>
    </w:p>
    <w:p w14:paraId="38877704" w14:textId="77777777" w:rsidR="00EC1BC5" w:rsidRPr="00332C26" w:rsidRDefault="00EC1BC5" w:rsidP="00EC1BC5">
      <w:pPr>
        <w:rPr>
          <w:rFonts w:ascii="Lato Light" w:hAnsi="Lato Light" w:cs="Linux Libertine G"/>
          <w:b/>
          <w:sz w:val="28"/>
          <w:szCs w:val="28"/>
        </w:rPr>
      </w:pPr>
    </w:p>
    <w:p w14:paraId="3FED9F02" w14:textId="77777777" w:rsidR="00EC1BC5" w:rsidRDefault="00EC1BC5" w:rsidP="00EC1BC5">
      <w:pPr>
        <w:jc w:val="center"/>
        <w:rPr>
          <w:rFonts w:ascii="Lato Light" w:hAnsi="Lato Light" w:cs="Linux Libertine G"/>
        </w:rPr>
      </w:pPr>
      <w:r w:rsidRPr="000A7BE0">
        <w:rPr>
          <w:rFonts w:ascii="Lato Light" w:hAnsi="Lato Light" w:cs="Linux Libertine G"/>
        </w:rPr>
        <w:t>zaprasza do składania ofert na realizację zadań pn.:</w:t>
      </w:r>
    </w:p>
    <w:p w14:paraId="19F9DF4E" w14:textId="77777777" w:rsidR="00EC1BC5" w:rsidRPr="000A7BE0" w:rsidRDefault="00EC1BC5" w:rsidP="00EC1BC5">
      <w:pPr>
        <w:jc w:val="center"/>
        <w:rPr>
          <w:rFonts w:ascii="Lato Light" w:hAnsi="Lato Light" w:cs="Linux Libertine G"/>
        </w:rPr>
      </w:pPr>
      <w:bookmarkStart w:id="0" w:name="_Hlk110257853"/>
    </w:p>
    <w:bookmarkEnd w:id="0"/>
    <w:p w14:paraId="213427A8" w14:textId="023A787F" w:rsidR="00EC1BC5" w:rsidRPr="000A7BE0" w:rsidRDefault="00EC1BC5" w:rsidP="00EC1BC5">
      <w:pPr>
        <w:jc w:val="center"/>
        <w:rPr>
          <w:rFonts w:ascii="Lato Light" w:hAnsi="Lato Light" w:cs="Linux Libertine G"/>
        </w:rPr>
      </w:pPr>
      <w:r w:rsidRPr="000A7BE0">
        <w:rPr>
          <w:rFonts w:ascii="Lato Light" w:hAnsi="Lato Light" w:cs="Linux Libertine G"/>
        </w:rPr>
        <w:t xml:space="preserve">Postępowanie klasyczne  prowadzone jest w trybie podstawowym                                               na podstawie art. 275 pkt . 1 o wartości szacunkowej poniżej  progów  „unijnych”, o jakich stanowi art. 3 ustawy z dnia  11 września 2019r.  Prawo zamówień publicznych </w:t>
      </w:r>
    </w:p>
    <w:p w14:paraId="68E21386" w14:textId="55B4B5F8" w:rsidR="00EC1BC5" w:rsidRPr="000A7BE0" w:rsidRDefault="00EC1BC5" w:rsidP="00EC1BC5">
      <w:pPr>
        <w:jc w:val="center"/>
        <w:rPr>
          <w:rFonts w:ascii="Lato Light" w:hAnsi="Lato Light" w:cs="Linux Libertine G"/>
        </w:rPr>
      </w:pPr>
      <w:r w:rsidRPr="000A7BE0">
        <w:rPr>
          <w:rFonts w:ascii="Lato Light" w:hAnsi="Lato Light" w:cs="Linux Libertine G"/>
        </w:rPr>
        <w:t>(Dz.U. z 20</w:t>
      </w:r>
      <w:r>
        <w:rPr>
          <w:rFonts w:ascii="Lato Light" w:hAnsi="Lato Light" w:cs="Linux Libertine G"/>
        </w:rPr>
        <w:t>2</w:t>
      </w:r>
      <w:r w:rsidR="007606D4">
        <w:rPr>
          <w:rFonts w:ascii="Lato Light" w:hAnsi="Lato Light" w:cs="Linux Libertine G"/>
        </w:rPr>
        <w:t>4</w:t>
      </w:r>
      <w:r w:rsidRPr="000A7BE0">
        <w:rPr>
          <w:rFonts w:ascii="Lato Light" w:hAnsi="Lato Light" w:cs="Linux Libertine G"/>
        </w:rPr>
        <w:t xml:space="preserve">r. Poz. </w:t>
      </w:r>
      <w:r>
        <w:rPr>
          <w:rFonts w:ascii="Lato Light" w:hAnsi="Lato Light" w:cs="Linux Libertine G"/>
        </w:rPr>
        <w:t>1</w:t>
      </w:r>
      <w:r w:rsidR="007606D4">
        <w:rPr>
          <w:rFonts w:ascii="Lato Light" w:hAnsi="Lato Light" w:cs="Linux Libertine G"/>
        </w:rPr>
        <w:t>320</w:t>
      </w:r>
      <w:r w:rsidRPr="000A7BE0">
        <w:rPr>
          <w:rFonts w:ascii="Lato Light" w:hAnsi="Lato Light" w:cs="Linux Libertine G"/>
        </w:rPr>
        <w:t>).</w:t>
      </w:r>
    </w:p>
    <w:p w14:paraId="4413DE10" w14:textId="77777777" w:rsidR="00EC1BC5" w:rsidRPr="00332C26" w:rsidRDefault="00EC1BC5" w:rsidP="00EC1BC5">
      <w:pPr>
        <w:rPr>
          <w:rFonts w:ascii="Lato Light" w:hAnsi="Lato Light" w:cs="Linux Libertine G"/>
          <w:b/>
          <w:sz w:val="28"/>
          <w:szCs w:val="28"/>
        </w:rPr>
      </w:pPr>
    </w:p>
    <w:p w14:paraId="493AD23F" w14:textId="17F462B0" w:rsidR="00EC1BC5" w:rsidRDefault="007606D4" w:rsidP="00EC1BC5">
      <w:pPr>
        <w:jc w:val="center"/>
        <w:rPr>
          <w:rFonts w:ascii="Lato Light" w:hAnsi="Lato Light" w:cs="Linux Libertine G"/>
          <w:b/>
          <w:sz w:val="28"/>
          <w:szCs w:val="28"/>
        </w:rPr>
      </w:pPr>
      <w:r>
        <w:rPr>
          <w:rFonts w:ascii="Lato Light" w:hAnsi="Lato Light" w:cs="Linux Libertine G"/>
          <w:b/>
          <w:sz w:val="28"/>
          <w:szCs w:val="28"/>
        </w:rPr>
        <w:t>ZP.</w:t>
      </w:r>
      <w:r w:rsidR="005F2CD1">
        <w:rPr>
          <w:rFonts w:ascii="Lato Light" w:hAnsi="Lato Light" w:cs="Linux Libertine G"/>
          <w:b/>
          <w:sz w:val="28"/>
          <w:szCs w:val="28"/>
        </w:rPr>
        <w:t>1</w:t>
      </w:r>
      <w:r w:rsidR="00EC1BC5">
        <w:rPr>
          <w:rFonts w:ascii="Lato Light" w:hAnsi="Lato Light" w:cs="Linux Libertine G"/>
          <w:b/>
          <w:sz w:val="28"/>
          <w:szCs w:val="28"/>
        </w:rPr>
        <w:t>.202</w:t>
      </w:r>
      <w:r>
        <w:rPr>
          <w:rFonts w:ascii="Lato Light" w:hAnsi="Lato Light" w:cs="Linux Libertine G"/>
          <w:b/>
          <w:sz w:val="28"/>
          <w:szCs w:val="28"/>
        </w:rPr>
        <w:t>5</w:t>
      </w:r>
    </w:p>
    <w:p w14:paraId="70A08AD5" w14:textId="77777777" w:rsidR="00EC1BC5" w:rsidRDefault="00EC1BC5" w:rsidP="00EC1BC5">
      <w:pPr>
        <w:jc w:val="center"/>
        <w:rPr>
          <w:rFonts w:ascii="Lato Light" w:hAnsi="Lato Light" w:cs="Linux Libertine G"/>
          <w:b/>
          <w:sz w:val="28"/>
          <w:szCs w:val="28"/>
        </w:rPr>
      </w:pPr>
    </w:p>
    <w:p w14:paraId="59FB0650" w14:textId="77777777" w:rsidR="00EC1BC5" w:rsidRDefault="00EC1BC5" w:rsidP="00EC1BC5">
      <w:pPr>
        <w:jc w:val="center"/>
        <w:rPr>
          <w:rFonts w:ascii="Lato Light" w:hAnsi="Lato Light" w:cs="Linux Libertine G"/>
          <w:b/>
          <w:sz w:val="28"/>
          <w:szCs w:val="28"/>
        </w:rPr>
      </w:pPr>
    </w:p>
    <w:p w14:paraId="0E2E0B80" w14:textId="77777777" w:rsidR="00EC1BC5" w:rsidRDefault="00EC1BC5" w:rsidP="00EC1BC5">
      <w:pPr>
        <w:jc w:val="center"/>
        <w:rPr>
          <w:rFonts w:ascii="Lato Light" w:hAnsi="Lato Light" w:cs="Linux Libertine G"/>
          <w:b/>
          <w:sz w:val="28"/>
          <w:szCs w:val="28"/>
        </w:rPr>
      </w:pPr>
    </w:p>
    <w:p w14:paraId="177BD836" w14:textId="77777777" w:rsidR="00EC1BC5" w:rsidRDefault="00EC1BC5" w:rsidP="00EC1BC5">
      <w:pPr>
        <w:jc w:val="center"/>
        <w:rPr>
          <w:rFonts w:ascii="Lato Light" w:hAnsi="Lato Light" w:cs="Linux Libertine G"/>
          <w:b/>
          <w:sz w:val="28"/>
          <w:szCs w:val="28"/>
        </w:rPr>
      </w:pPr>
    </w:p>
    <w:p w14:paraId="052257A1" w14:textId="77777777" w:rsidR="00EC1BC5" w:rsidRPr="000A7BE0" w:rsidRDefault="00EC1BC5" w:rsidP="00EC1BC5">
      <w:pPr>
        <w:jc w:val="center"/>
        <w:rPr>
          <w:rFonts w:ascii="Lato Light" w:hAnsi="Lato Light" w:cs="Linux Libertine G"/>
          <w:b/>
          <w:sz w:val="28"/>
          <w:szCs w:val="28"/>
        </w:rPr>
      </w:pPr>
    </w:p>
    <w:p w14:paraId="64087E80" w14:textId="6E81107F" w:rsidR="00EC1BC5" w:rsidRDefault="00EC1BC5" w:rsidP="00EC1BC5">
      <w:pPr>
        <w:tabs>
          <w:tab w:val="left" w:pos="1377"/>
        </w:tabs>
      </w:pPr>
    </w:p>
    <w:p w14:paraId="6862BC5A" w14:textId="2EE0B39F" w:rsidR="00652549" w:rsidRDefault="00652549" w:rsidP="00EC1BC5">
      <w:pPr>
        <w:tabs>
          <w:tab w:val="left" w:pos="1377"/>
        </w:tabs>
      </w:pPr>
    </w:p>
    <w:p w14:paraId="126DDE96" w14:textId="1C00CF8D" w:rsidR="00652549" w:rsidRDefault="00652549" w:rsidP="00EC1BC5">
      <w:pPr>
        <w:tabs>
          <w:tab w:val="left" w:pos="1377"/>
        </w:tabs>
      </w:pPr>
    </w:p>
    <w:p w14:paraId="06F078EF" w14:textId="77777777" w:rsidR="00FE0BCB" w:rsidRPr="00FE0BCB" w:rsidRDefault="00FE0BCB" w:rsidP="00FE0BCB">
      <w:pPr>
        <w:keepNext/>
        <w:keepLines/>
        <w:spacing w:before="400" w:after="120" w:line="320" w:lineRule="auto"/>
        <w:jc w:val="center"/>
        <w:outlineLvl w:val="0"/>
        <w:rPr>
          <w:rFonts w:ascii="Lato Light" w:eastAsia="Calibri" w:hAnsi="Lato Light" w:cs="Calibri"/>
          <w:b/>
          <w:sz w:val="36"/>
          <w:szCs w:val="36"/>
        </w:rPr>
      </w:pPr>
      <w:r w:rsidRPr="00FE0BCB">
        <w:rPr>
          <w:rFonts w:ascii="Lato Light" w:eastAsia="Calibri" w:hAnsi="Lato Light" w:cs="Calibri"/>
          <w:b/>
          <w:sz w:val="36"/>
          <w:szCs w:val="36"/>
        </w:rPr>
        <w:lastRenderedPageBreak/>
        <w:t>CZĘŚĆ  I</w:t>
      </w:r>
    </w:p>
    <w:p w14:paraId="72050AAE" w14:textId="31CE2277" w:rsidR="007606D4" w:rsidRDefault="00FE0BCB" w:rsidP="007606D4">
      <w:pPr>
        <w:keepNext/>
        <w:keepLines/>
        <w:spacing w:before="400" w:after="120" w:line="320" w:lineRule="auto"/>
        <w:jc w:val="both"/>
        <w:outlineLvl w:val="0"/>
        <w:rPr>
          <w:rFonts w:ascii="Lato Light" w:eastAsia="Calibri" w:hAnsi="Lato Light" w:cs="Calibri"/>
          <w:b/>
        </w:rPr>
      </w:pPr>
      <w:r w:rsidRPr="00FE0BCB">
        <w:rPr>
          <w:rFonts w:ascii="Lato Light" w:eastAsia="Calibri" w:hAnsi="Lato Light" w:cs="Calibri"/>
          <w:b/>
        </w:rPr>
        <w:t>I. Nazwa i adres Zamawiającego</w:t>
      </w:r>
      <w:r w:rsidR="007606D4">
        <w:rPr>
          <w:rFonts w:ascii="Lato Light" w:eastAsia="Calibri" w:hAnsi="Lato Light" w:cs="Calibri"/>
          <w:b/>
        </w:rPr>
        <w:t>:</w:t>
      </w:r>
    </w:p>
    <w:p w14:paraId="233F42E0" w14:textId="77777777" w:rsidR="00957108" w:rsidRPr="00957108" w:rsidRDefault="00957108" w:rsidP="00957108">
      <w:pPr>
        <w:keepNext/>
        <w:keepLines/>
        <w:spacing w:before="400" w:after="120" w:line="320" w:lineRule="auto"/>
        <w:jc w:val="both"/>
        <w:outlineLvl w:val="0"/>
        <w:rPr>
          <w:rFonts w:ascii="Lato Light" w:eastAsia="Calibri" w:hAnsi="Lato Light" w:cs="Calibri"/>
          <w:b/>
        </w:rPr>
      </w:pPr>
      <w:r w:rsidRPr="00957108">
        <w:rPr>
          <w:rFonts w:ascii="Lato Light" w:eastAsia="Calibri" w:hAnsi="Lato Light" w:cs="Calibri"/>
          <w:b/>
        </w:rPr>
        <w:t>STOWARZYSZENIE "MŁODE DĘBY"</w:t>
      </w:r>
    </w:p>
    <w:p w14:paraId="63524515" w14:textId="7A2AE3D3" w:rsidR="00957108" w:rsidRDefault="00957108" w:rsidP="00957108">
      <w:pPr>
        <w:keepNext/>
        <w:keepLines/>
        <w:spacing w:before="400" w:after="120" w:line="320" w:lineRule="auto"/>
        <w:jc w:val="both"/>
        <w:outlineLvl w:val="0"/>
        <w:rPr>
          <w:rFonts w:ascii="Lato Light" w:eastAsia="Calibri" w:hAnsi="Lato Light" w:cs="Calibri"/>
          <w:b/>
        </w:rPr>
      </w:pPr>
      <w:r w:rsidRPr="00957108">
        <w:rPr>
          <w:rFonts w:ascii="Lato Light" w:eastAsia="Calibri" w:hAnsi="Lato Light" w:cs="Calibri"/>
          <w:b/>
        </w:rPr>
        <w:t>Słaboszewko 9, 88-306 Dąbrowa</w:t>
      </w:r>
    </w:p>
    <w:p w14:paraId="581CF45B" w14:textId="51E720DB" w:rsidR="007606D4" w:rsidRPr="007606D4" w:rsidRDefault="007606D4" w:rsidP="007606D4">
      <w:pPr>
        <w:keepNext/>
        <w:keepLines/>
        <w:spacing w:before="400" w:after="120" w:line="320" w:lineRule="auto"/>
        <w:outlineLvl w:val="0"/>
        <w:rPr>
          <w:rFonts w:ascii="Lato Light" w:eastAsia="Calibri" w:hAnsi="Lato Light" w:cs="Calibri"/>
          <w:b/>
        </w:rPr>
      </w:pPr>
      <w:r w:rsidRPr="007606D4">
        <w:rPr>
          <w:rFonts w:ascii="Lato Light" w:eastAsia="Calibri" w:hAnsi="Lato Light" w:cs="Calibri"/>
          <w:b/>
        </w:rPr>
        <w:t>Adres poczty elektronicznej:</w:t>
      </w:r>
      <w:r w:rsidR="00957108">
        <w:t xml:space="preserve"> magdalenac6789@gmail.com</w:t>
      </w:r>
      <w:r>
        <w:rPr>
          <w:rFonts w:ascii="Lato Light" w:eastAsia="Calibri" w:hAnsi="Lato Light" w:cs="Calibri"/>
          <w:b/>
        </w:rPr>
        <w:t xml:space="preserve">                                                                                                                                        </w:t>
      </w:r>
      <w:r w:rsidRPr="007606D4">
        <w:rPr>
          <w:rFonts w:ascii="Lato Light" w:eastAsia="Calibri" w:hAnsi="Lato Light" w:cs="Calibri"/>
          <w:b/>
        </w:rPr>
        <w:t>Nr telefonu:</w:t>
      </w:r>
      <w:r w:rsidR="00957108">
        <w:rPr>
          <w:rFonts w:ascii="Lato Light" w:eastAsia="Calibri" w:hAnsi="Lato Light" w:cs="Calibri"/>
          <w:b/>
        </w:rPr>
        <w:t xml:space="preserve"> 662087774</w:t>
      </w:r>
      <w:r>
        <w:rPr>
          <w:rFonts w:ascii="Lato Light" w:eastAsia="Calibri" w:hAnsi="Lato Light" w:cs="Calibri"/>
          <w:b/>
        </w:rPr>
        <w:t xml:space="preserve">                                                                                                                                </w:t>
      </w:r>
      <w:r w:rsidRPr="007606D4">
        <w:rPr>
          <w:rFonts w:ascii="Lato Light" w:eastAsia="Calibri" w:hAnsi="Lato Light" w:cs="Calibri"/>
          <w:b/>
        </w:rPr>
        <w:t xml:space="preserve">Strona internetowa prowadzonego postępowania: </w:t>
      </w:r>
      <w:r>
        <w:rPr>
          <w:rFonts w:ascii="Lato Light" w:eastAsia="Calibri" w:hAnsi="Lato Light" w:cs="Calibri"/>
          <w:b/>
        </w:rPr>
        <w:t xml:space="preserve">     </w:t>
      </w:r>
      <w:r w:rsidRPr="007606D4">
        <w:rPr>
          <w:rFonts w:ascii="Lato Light" w:eastAsia="Calibri" w:hAnsi="Lato Light" w:cs="Calibri"/>
          <w:b/>
        </w:rPr>
        <w:t>https:/</w:t>
      </w:r>
      <w:r w:rsidR="00957108">
        <w:rPr>
          <w:rFonts w:ascii="Lato Light" w:eastAsia="Calibri" w:hAnsi="Lato Light" w:cs="Calibri"/>
          <w:b/>
        </w:rPr>
        <w:t>e zamowienia</w:t>
      </w:r>
      <w:r w:rsidR="006332AD">
        <w:rPr>
          <w:rFonts w:ascii="Lato Light" w:eastAsia="Calibri" w:hAnsi="Lato Light" w:cs="Calibri"/>
          <w:b/>
        </w:rPr>
        <w:t>.gov.pl</w:t>
      </w:r>
    </w:p>
    <w:p w14:paraId="756BB08C" w14:textId="6C981BB5" w:rsidR="007606D4" w:rsidRPr="007606D4" w:rsidRDefault="007606D4" w:rsidP="007606D4">
      <w:pPr>
        <w:keepNext/>
        <w:keepLines/>
        <w:spacing w:before="400" w:after="120" w:line="320" w:lineRule="auto"/>
        <w:jc w:val="both"/>
        <w:outlineLvl w:val="0"/>
        <w:rPr>
          <w:rFonts w:ascii="Lato Light" w:eastAsia="Calibri" w:hAnsi="Lato Light" w:cs="Calibri"/>
          <w:b/>
        </w:rPr>
      </w:pPr>
      <w:r w:rsidRPr="007606D4">
        <w:rPr>
          <w:rFonts w:ascii="Lato Light" w:eastAsia="Calibri" w:hAnsi="Lato Light" w:cs="Calibri"/>
          <w:b/>
        </w:rPr>
        <w:t>Osobą uprawnioną do kontaktu z Wykonawcami jest:</w:t>
      </w:r>
      <w:r>
        <w:rPr>
          <w:rFonts w:ascii="Lato Light" w:eastAsia="Calibri" w:hAnsi="Lato Light" w:cs="Calibri"/>
          <w:b/>
        </w:rPr>
        <w:t xml:space="preserve">  </w:t>
      </w:r>
      <w:r w:rsidRPr="007606D4">
        <w:rPr>
          <w:rFonts w:ascii="Lato Light" w:eastAsia="Calibri" w:hAnsi="Lato Light" w:cs="Calibri"/>
          <w:b/>
        </w:rPr>
        <w:t>M</w:t>
      </w:r>
      <w:r>
        <w:rPr>
          <w:rFonts w:ascii="Lato Light" w:eastAsia="Calibri" w:hAnsi="Lato Light" w:cs="Calibri"/>
          <w:b/>
        </w:rPr>
        <w:t xml:space="preserve">agdalena Ciszak </w:t>
      </w:r>
    </w:p>
    <w:p w14:paraId="540B1CCA" w14:textId="46CD71EB" w:rsidR="00FE0BCB" w:rsidRPr="00FE0BCB" w:rsidRDefault="00FE0BCB" w:rsidP="00FE0BCB">
      <w:pPr>
        <w:keepNext/>
        <w:keepLines/>
        <w:spacing w:before="400" w:after="120" w:line="320" w:lineRule="auto"/>
        <w:jc w:val="both"/>
        <w:outlineLvl w:val="0"/>
        <w:rPr>
          <w:rFonts w:ascii="Lato Light" w:eastAsia="Calibri" w:hAnsi="Lato Light" w:cs="Calibri"/>
          <w:b/>
        </w:rPr>
      </w:pPr>
      <w:proofErr w:type="spellStart"/>
      <w:r w:rsidRPr="00FE0BCB">
        <w:rPr>
          <w:rFonts w:ascii="Lato Light" w:eastAsia="Calibri" w:hAnsi="Lato Light" w:cs="Calibri"/>
          <w:b/>
        </w:rPr>
        <w:t>II.Miejsce</w:t>
      </w:r>
      <w:proofErr w:type="spellEnd"/>
      <w:r w:rsidRPr="00FE0BCB">
        <w:rPr>
          <w:rFonts w:ascii="Lato Light" w:eastAsia="Calibri" w:hAnsi="Lato Light" w:cs="Calibri"/>
          <w:b/>
        </w:rPr>
        <w:t xml:space="preserve"> i termin składania ofert.</w:t>
      </w:r>
    </w:p>
    <w:p w14:paraId="495C4920" w14:textId="27837250" w:rsidR="00FE0BCB" w:rsidRPr="00FE0BCB" w:rsidRDefault="00FE0BCB" w:rsidP="00FE0BCB">
      <w:pPr>
        <w:jc w:val="both"/>
        <w:rPr>
          <w:rFonts w:ascii="Lato Light" w:eastAsia="Calibri" w:hAnsi="Lato Light" w:cs="Calibri"/>
          <w:b/>
          <w:bCs/>
          <w:u w:val="single"/>
        </w:rPr>
      </w:pPr>
      <w:r w:rsidRPr="00FE0BCB">
        <w:rPr>
          <w:rFonts w:ascii="Lato Light" w:eastAsia="Calibri" w:hAnsi="Lato Light" w:cs="Calibri"/>
        </w:rPr>
        <w:t xml:space="preserve">1.Ofertę wraz z wymaganymi dokumentami należy umieścić na stronie internetowej prowadzonego postępowania pod adresem    </w:t>
      </w:r>
      <w:hyperlink r:id="rId8" w:history="1">
        <w:r w:rsidR="006332AD" w:rsidRPr="00050756">
          <w:rPr>
            <w:rStyle w:val="Hipercze"/>
            <w:rFonts w:ascii="Lato Light" w:eastAsia="Calibri" w:hAnsi="Lato Light" w:cs="Calibri"/>
          </w:rPr>
          <w:t>https://ezamowienia.gov.pl</w:t>
        </w:r>
      </w:hyperlink>
      <w:r w:rsidR="006332AD">
        <w:rPr>
          <w:rFonts w:ascii="Lato Light" w:eastAsia="Calibri" w:hAnsi="Lato Light" w:cs="Calibri"/>
        </w:rPr>
        <w:t xml:space="preserve"> </w:t>
      </w:r>
      <w:r w:rsidR="006332AD" w:rsidRPr="00FE0BCB">
        <w:rPr>
          <w:rFonts w:ascii="Lato Light" w:eastAsia="Calibri" w:hAnsi="Lato Light" w:cs="Calibri"/>
        </w:rPr>
        <w:t xml:space="preserve"> </w:t>
      </w:r>
      <w:r w:rsidRPr="00FE0BCB">
        <w:rPr>
          <w:rFonts w:ascii="Lato Light" w:eastAsia="Calibri" w:hAnsi="Lato Light" w:cs="Calibri"/>
        </w:rPr>
        <w:t xml:space="preserve">do dnia </w:t>
      </w:r>
      <w:r w:rsidR="00B2230C">
        <w:rPr>
          <w:rFonts w:ascii="Lato Light" w:eastAsia="Calibri" w:hAnsi="Lato Light" w:cs="Calibri"/>
          <w:b/>
          <w:bCs/>
          <w:highlight w:val="yellow"/>
          <w:u w:val="single"/>
        </w:rPr>
        <w:t>24</w:t>
      </w:r>
      <w:r w:rsidRPr="00D82D3E">
        <w:rPr>
          <w:rFonts w:ascii="Lato Light" w:eastAsia="Calibri" w:hAnsi="Lato Light" w:cs="Calibri"/>
          <w:b/>
          <w:bCs/>
          <w:highlight w:val="yellow"/>
          <w:u w:val="single"/>
        </w:rPr>
        <w:t>.</w:t>
      </w:r>
      <w:r w:rsidR="00B2230C">
        <w:rPr>
          <w:rFonts w:ascii="Lato Light" w:eastAsia="Calibri" w:hAnsi="Lato Light" w:cs="Calibri"/>
          <w:b/>
          <w:bCs/>
          <w:highlight w:val="yellow"/>
          <w:u w:val="single"/>
        </w:rPr>
        <w:t>12</w:t>
      </w:r>
      <w:r w:rsidRPr="00D82D3E">
        <w:rPr>
          <w:rFonts w:ascii="Lato Light" w:eastAsia="Calibri" w:hAnsi="Lato Light" w:cs="Calibri"/>
          <w:b/>
          <w:bCs/>
          <w:highlight w:val="yellow"/>
          <w:u w:val="single"/>
        </w:rPr>
        <w:t>.202</w:t>
      </w:r>
      <w:r w:rsidR="00E84C5C">
        <w:rPr>
          <w:rFonts w:ascii="Lato Light" w:eastAsia="Calibri" w:hAnsi="Lato Light" w:cs="Calibri"/>
          <w:b/>
          <w:bCs/>
          <w:highlight w:val="yellow"/>
          <w:u w:val="single"/>
        </w:rPr>
        <w:t>5</w:t>
      </w:r>
      <w:r w:rsidRPr="00D82D3E">
        <w:rPr>
          <w:rFonts w:ascii="Lato Light" w:eastAsia="Calibri" w:hAnsi="Lato Light" w:cs="Calibri"/>
          <w:b/>
          <w:bCs/>
          <w:highlight w:val="yellow"/>
          <w:u w:val="single"/>
        </w:rPr>
        <w:t>r. do godz. 12.00.</w:t>
      </w:r>
    </w:p>
    <w:p w14:paraId="746E1EFF" w14:textId="77777777" w:rsidR="00FE0BCB" w:rsidRPr="00FE0BCB" w:rsidRDefault="00FE0BCB" w:rsidP="00FE0BCB">
      <w:pPr>
        <w:jc w:val="both"/>
        <w:rPr>
          <w:rFonts w:ascii="Lato Light" w:eastAsia="Calibri" w:hAnsi="Lato Light" w:cs="Calibri"/>
        </w:rPr>
      </w:pPr>
      <w:r w:rsidRPr="00FE0BCB">
        <w:rPr>
          <w:rFonts w:ascii="Lato Light" w:eastAsia="Calibri" w:hAnsi="Lato Light" w:cs="Calibri"/>
        </w:rPr>
        <w:t>2.Do oferty należy dołączyć wszystkie wymagane w SWZ dokumenty.</w:t>
      </w:r>
    </w:p>
    <w:p w14:paraId="2F61761D" w14:textId="12C91B6B" w:rsidR="00FE0BCB" w:rsidRPr="00FE0BCB" w:rsidRDefault="00FE0BCB" w:rsidP="00FE0BCB">
      <w:pPr>
        <w:jc w:val="both"/>
        <w:rPr>
          <w:rFonts w:ascii="Lato Light" w:eastAsia="Calibri" w:hAnsi="Lato Light" w:cs="Calibri"/>
        </w:rPr>
      </w:pPr>
      <w:r w:rsidRPr="00FE0BCB">
        <w:rPr>
          <w:rFonts w:ascii="Lato Light" w:eastAsia="Calibri" w:hAnsi="Lato Light" w:cs="Calibri"/>
        </w:rPr>
        <w:t xml:space="preserve">3.Oferta składana elektronicznie musi zostać podpisana elektronicznym podpisem kwalifikowanym, podpisem zaufanym lub podpisem osobistym. Zalecamy stosowanie podpisu na każdym załączonym pliku osobno, w szczególności wskazanych w art. 63 ust 1 oraz ust.2  </w:t>
      </w:r>
      <w:proofErr w:type="spellStart"/>
      <w:r w:rsidRPr="00FE0BCB">
        <w:rPr>
          <w:rFonts w:ascii="Lato Light" w:eastAsia="Calibri" w:hAnsi="Lato Light" w:cs="Calibri"/>
        </w:rPr>
        <w:t>Pzp</w:t>
      </w:r>
      <w:proofErr w:type="spellEnd"/>
      <w:r w:rsidRPr="00FE0BCB">
        <w:rPr>
          <w:rFonts w:ascii="Lato Light" w:eastAsia="Calibri" w:hAnsi="Lato Light" w:cs="Calibri"/>
        </w:rPr>
        <w:t>, gdzie zaznaczono, iż oferty  oraz oświadczenie, o którym mowa w art. 125 ust.1 sporządza się, pod rygorem nieważności, w postaci lub formie elektronicznej i opatruje się odpowiednio kwalifikowanym podpisem elektronicznym, podpisem zaufanym lub podpisem osobistym.</w:t>
      </w:r>
    </w:p>
    <w:p w14:paraId="2BE08D49" w14:textId="77777777" w:rsidR="00FE0BCB" w:rsidRPr="00FE0BCB" w:rsidRDefault="00FE0BCB" w:rsidP="00FE0BCB">
      <w:pPr>
        <w:keepNext/>
        <w:keepLines/>
        <w:spacing w:before="400" w:after="120"/>
        <w:jc w:val="both"/>
        <w:outlineLvl w:val="0"/>
        <w:rPr>
          <w:rFonts w:ascii="Lato Light" w:eastAsia="Calibri" w:hAnsi="Lato Light" w:cs="Calibri"/>
          <w:b/>
        </w:rPr>
      </w:pPr>
      <w:bookmarkStart w:id="1" w:name="_1fob9te" w:colFirst="0" w:colLast="0"/>
      <w:bookmarkEnd w:id="1"/>
      <w:r w:rsidRPr="00FE0BCB">
        <w:rPr>
          <w:rFonts w:ascii="Lato Light" w:eastAsia="Calibri" w:hAnsi="Lato Light" w:cs="Calibri"/>
          <w:b/>
        </w:rPr>
        <w:t>III. Otwarcie ofert</w:t>
      </w:r>
    </w:p>
    <w:p w14:paraId="6098FCB0" w14:textId="1BDAFC0F" w:rsidR="00FE0BCB" w:rsidRPr="00FE0BCB" w:rsidRDefault="00FE0BCB" w:rsidP="00FE0BCB">
      <w:pPr>
        <w:shd w:val="clear" w:color="auto" w:fill="FFFFFF"/>
        <w:jc w:val="both"/>
        <w:rPr>
          <w:rFonts w:ascii="Lato Light" w:eastAsia="Calibri" w:hAnsi="Lato Light" w:cs="Calibri"/>
        </w:rPr>
      </w:pPr>
      <w:r w:rsidRPr="00FE0BCB">
        <w:rPr>
          <w:rFonts w:ascii="Lato Light" w:eastAsia="Calibri" w:hAnsi="Lato Light" w:cs="Calibri"/>
        </w:rPr>
        <w:t xml:space="preserve">1.Otwarcie ofert nastąpi  w dniu </w:t>
      </w:r>
      <w:r w:rsidR="00892421">
        <w:rPr>
          <w:rFonts w:ascii="Lato Light" w:eastAsia="Calibri" w:hAnsi="Lato Light" w:cs="Calibri"/>
          <w:b/>
          <w:bCs/>
          <w:highlight w:val="yellow"/>
          <w:u w:val="single"/>
        </w:rPr>
        <w:t>16</w:t>
      </w:r>
      <w:r w:rsidRPr="00D82D3E">
        <w:rPr>
          <w:rFonts w:ascii="Lato Light" w:eastAsia="Calibri" w:hAnsi="Lato Light" w:cs="Calibri"/>
          <w:b/>
          <w:bCs/>
          <w:highlight w:val="yellow"/>
          <w:u w:val="single"/>
        </w:rPr>
        <w:t>.</w:t>
      </w:r>
      <w:r w:rsidR="008E1CD5">
        <w:rPr>
          <w:rFonts w:ascii="Lato Light" w:eastAsia="Calibri" w:hAnsi="Lato Light" w:cs="Calibri"/>
          <w:b/>
          <w:bCs/>
          <w:highlight w:val="yellow"/>
          <w:u w:val="single"/>
        </w:rPr>
        <w:t>0</w:t>
      </w:r>
      <w:r w:rsidR="00892421">
        <w:rPr>
          <w:rFonts w:ascii="Lato Light" w:eastAsia="Calibri" w:hAnsi="Lato Light" w:cs="Calibri"/>
          <w:b/>
          <w:bCs/>
          <w:highlight w:val="yellow"/>
          <w:u w:val="single"/>
        </w:rPr>
        <w:t>5</w:t>
      </w:r>
      <w:r w:rsidRPr="00D82D3E">
        <w:rPr>
          <w:rFonts w:ascii="Lato Light" w:eastAsia="Calibri" w:hAnsi="Lato Light" w:cs="Calibri"/>
          <w:b/>
          <w:bCs/>
          <w:highlight w:val="yellow"/>
          <w:u w:val="single"/>
        </w:rPr>
        <w:t>.202</w:t>
      </w:r>
      <w:r w:rsidR="00E84C5C">
        <w:rPr>
          <w:rFonts w:ascii="Lato Light" w:eastAsia="Calibri" w:hAnsi="Lato Light" w:cs="Calibri"/>
          <w:b/>
          <w:bCs/>
          <w:highlight w:val="yellow"/>
          <w:u w:val="single"/>
        </w:rPr>
        <w:t>5</w:t>
      </w:r>
      <w:r w:rsidRPr="00D82D3E">
        <w:rPr>
          <w:rFonts w:ascii="Lato Light" w:eastAsia="Calibri" w:hAnsi="Lato Light" w:cs="Calibri"/>
          <w:b/>
          <w:bCs/>
          <w:highlight w:val="yellow"/>
          <w:u w:val="single"/>
        </w:rPr>
        <w:t>r. o godz. 12.10.</w:t>
      </w:r>
      <w:r w:rsidRPr="00FE0BCB">
        <w:rPr>
          <w:rFonts w:ascii="Lato Light" w:eastAsia="Calibri" w:hAnsi="Lato Light" w:cs="Calibri"/>
        </w:rPr>
        <w:t xml:space="preserve"> </w:t>
      </w:r>
      <w:r w:rsidRPr="00FE0BCB">
        <w:t xml:space="preserve"> </w:t>
      </w:r>
      <w:r w:rsidRPr="00FE0BCB">
        <w:rPr>
          <w:rFonts w:ascii="Lato Light" w:eastAsia="Calibri" w:hAnsi="Lato Light" w:cs="Calibri"/>
        </w:rPr>
        <w:t>Zamawiający nie przewiduje publicznego otwarcia ofert.</w:t>
      </w:r>
    </w:p>
    <w:p w14:paraId="6822DD9A" w14:textId="77777777" w:rsidR="00FE0BCB" w:rsidRPr="00FE0BCB" w:rsidRDefault="00FE0BCB" w:rsidP="00FE0BCB">
      <w:pPr>
        <w:shd w:val="clear" w:color="auto" w:fill="FFFFFF"/>
        <w:jc w:val="both"/>
        <w:rPr>
          <w:rFonts w:ascii="Lato Light" w:eastAsia="Calibri" w:hAnsi="Lato Light" w:cs="Calibri"/>
        </w:rPr>
      </w:pPr>
      <w:r w:rsidRPr="00FE0BCB">
        <w:rPr>
          <w:rFonts w:ascii="Lato Light" w:eastAsia="Calibri" w:hAnsi="Lato Light" w:cs="Calibri"/>
        </w:rPr>
        <w:t>2.Jeżeli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C9C4BD7" w14:textId="77777777" w:rsidR="00FE0BCB" w:rsidRPr="00FE0BCB" w:rsidRDefault="00FE0BCB" w:rsidP="00FE0BCB">
      <w:pPr>
        <w:shd w:val="clear" w:color="auto" w:fill="FFFFFF"/>
        <w:jc w:val="both"/>
        <w:rPr>
          <w:rFonts w:ascii="Lato Light" w:eastAsia="Calibri" w:hAnsi="Lato Light" w:cs="Calibri"/>
        </w:rPr>
      </w:pPr>
      <w:r w:rsidRPr="00FE0BCB">
        <w:rPr>
          <w:rFonts w:ascii="Lato Light" w:eastAsia="Calibri" w:hAnsi="Lato Light" w:cs="Calibri"/>
        </w:rPr>
        <w:t>3.Zamawiający poinformuje o zmianie terminu otwarcia ofert na stronie internetowej prowadzonego postępowania.</w:t>
      </w:r>
    </w:p>
    <w:p w14:paraId="33164A5A" w14:textId="77777777" w:rsidR="00FE0BCB" w:rsidRPr="00FE0BCB" w:rsidRDefault="00FE0BCB" w:rsidP="00FE0BCB">
      <w:pPr>
        <w:shd w:val="clear" w:color="auto" w:fill="FFFFFF"/>
        <w:jc w:val="both"/>
        <w:rPr>
          <w:rFonts w:ascii="Lato Light" w:eastAsia="Calibri" w:hAnsi="Lato Light" w:cs="Calibri"/>
        </w:rPr>
      </w:pPr>
      <w:r w:rsidRPr="00FE0BCB">
        <w:rPr>
          <w:rFonts w:ascii="Lato Light" w:eastAsia="Calibri" w:hAnsi="Lato Light" w:cs="Calibri"/>
        </w:rPr>
        <w:t>4.Zamawiający, najpóźniej przed otwarciem ofert, udostępnia na stronie internetowej prowadzonego postępowania informację o kwocie, jaką zamierza przeznaczyć na sfinansowanie zamówienia.</w:t>
      </w:r>
    </w:p>
    <w:p w14:paraId="792F30F7" w14:textId="77777777" w:rsidR="00FE0BCB" w:rsidRPr="00FE0BCB" w:rsidRDefault="00FE0BCB" w:rsidP="00FE0BCB">
      <w:pPr>
        <w:shd w:val="clear" w:color="auto" w:fill="FFFFFF"/>
        <w:jc w:val="both"/>
        <w:rPr>
          <w:rFonts w:ascii="Lato Light" w:eastAsia="Calibri" w:hAnsi="Lato Light" w:cs="Calibri"/>
        </w:rPr>
      </w:pPr>
      <w:r w:rsidRPr="00FE0BCB">
        <w:rPr>
          <w:rFonts w:ascii="Lato Light" w:eastAsia="Calibri" w:hAnsi="Lato Light" w:cs="Calibri"/>
        </w:rPr>
        <w:t>5.Zamawiający, niezwłocznie po otwarciu ofert, udostępnia na stronie internetowej prowadzonego postępowania informacje o:</w:t>
      </w:r>
    </w:p>
    <w:p w14:paraId="22765E81" w14:textId="77777777" w:rsidR="00FE0BCB" w:rsidRPr="00FE0BCB" w:rsidRDefault="00FE0BCB" w:rsidP="00FE0BCB">
      <w:pPr>
        <w:shd w:val="clear" w:color="auto" w:fill="FFFFFF"/>
        <w:jc w:val="both"/>
        <w:rPr>
          <w:rFonts w:ascii="Lato Light" w:eastAsia="Calibri" w:hAnsi="Lato Light" w:cs="Calibri"/>
        </w:rPr>
      </w:pPr>
      <w:r w:rsidRPr="00FE0BCB">
        <w:rPr>
          <w:rFonts w:ascii="Lato Light" w:eastAsia="Calibri" w:hAnsi="Lato Light" w:cs="Calibri"/>
        </w:rPr>
        <w:t>1)nazwach albo imionach i nazwiskach oraz siedzibach lub miejscach prowadzonej działalności gospodarczej albo miejscach zamieszkania wykonawców, których oferty zostały otwarte;</w:t>
      </w:r>
    </w:p>
    <w:p w14:paraId="32144E8F" w14:textId="77777777" w:rsidR="00FE0BCB" w:rsidRPr="00FE0BCB" w:rsidRDefault="00FE0BCB" w:rsidP="00FE0BCB">
      <w:pPr>
        <w:shd w:val="clear" w:color="auto" w:fill="FFFFFF"/>
        <w:jc w:val="both"/>
        <w:rPr>
          <w:rFonts w:ascii="Lato Light" w:eastAsia="Calibri" w:hAnsi="Lato Light" w:cs="Calibri"/>
        </w:rPr>
      </w:pPr>
      <w:r w:rsidRPr="00FE0BCB">
        <w:rPr>
          <w:rFonts w:ascii="Lato Light" w:eastAsia="Calibri" w:hAnsi="Lato Light" w:cs="Calibri"/>
        </w:rPr>
        <w:lastRenderedPageBreak/>
        <w:t>2) cenach  zawartych w ofertach.</w:t>
      </w:r>
    </w:p>
    <w:p w14:paraId="0E12072C" w14:textId="363041E6" w:rsidR="00FE0BCB" w:rsidRPr="00FE0BCB" w:rsidRDefault="00FE0BCB" w:rsidP="00FE0BCB">
      <w:pPr>
        <w:shd w:val="clear" w:color="auto" w:fill="FFFFFF"/>
        <w:jc w:val="both"/>
        <w:rPr>
          <w:rFonts w:ascii="Lato Light" w:eastAsia="Calibri" w:hAnsi="Lato Light" w:cs="Calibri"/>
        </w:rPr>
      </w:pPr>
      <w:r w:rsidRPr="00FE0BCB">
        <w:rPr>
          <w:rFonts w:ascii="Lato Light" w:eastAsia="Calibri" w:hAnsi="Lato Light" w:cs="Calibri"/>
        </w:rPr>
        <w:t xml:space="preserve">Informacja zostanie opublikowana na stronie postępowania </w:t>
      </w:r>
    </w:p>
    <w:p w14:paraId="64A9D27D" w14:textId="77777777" w:rsidR="00FE0BCB" w:rsidRPr="00FE0BCB" w:rsidRDefault="00FE0BCB" w:rsidP="00FE0BCB">
      <w:pPr>
        <w:keepNext/>
        <w:keepLines/>
        <w:spacing w:before="400" w:after="120" w:line="320" w:lineRule="auto"/>
        <w:jc w:val="both"/>
        <w:outlineLvl w:val="0"/>
        <w:rPr>
          <w:rFonts w:ascii="Lato Light" w:eastAsia="Calibri" w:hAnsi="Lato Light" w:cs="Calibri"/>
          <w:b/>
        </w:rPr>
      </w:pPr>
      <w:bookmarkStart w:id="2" w:name="_3znysh7" w:colFirst="0" w:colLast="0"/>
      <w:bookmarkEnd w:id="2"/>
      <w:r w:rsidRPr="00FE0BCB">
        <w:rPr>
          <w:rFonts w:ascii="Lato Light" w:eastAsia="Calibri" w:hAnsi="Lato Light" w:cs="Calibri"/>
          <w:b/>
        </w:rPr>
        <w:t>IV. Opis sposobu przygotowania ofert oraz dokumentów wymaganych przez zamawiającego                 w SWZ.</w:t>
      </w:r>
    </w:p>
    <w:p w14:paraId="61FCE564" w14:textId="77777777" w:rsidR="00FE0BCB" w:rsidRPr="00FE0BCB" w:rsidRDefault="00FE0BCB" w:rsidP="00FE0BCB">
      <w:pPr>
        <w:jc w:val="both"/>
        <w:rPr>
          <w:rFonts w:ascii="Lato Light" w:hAnsi="Lato Light"/>
        </w:rPr>
      </w:pPr>
      <w:r w:rsidRPr="00FE0BCB">
        <w:rPr>
          <w:rFonts w:ascii="Lato Light" w:eastAsia="Calibri" w:hAnsi="Lato Light" w:cs="Calibri"/>
        </w:rPr>
        <w:t xml:space="preserve">1.Oferta składana elektronicznie musi  zostać podpisana elektronicznym kwalifikowanym podpisem lub podpisem zaufanym lub podpisem osobistym. </w:t>
      </w:r>
    </w:p>
    <w:p w14:paraId="3DF92151" w14:textId="77777777" w:rsidR="00FE0BCB" w:rsidRPr="00FE0BCB" w:rsidRDefault="00FE0BCB" w:rsidP="00FE0BCB">
      <w:pPr>
        <w:spacing w:line="320" w:lineRule="auto"/>
        <w:jc w:val="both"/>
        <w:rPr>
          <w:rFonts w:ascii="Lato Light" w:eastAsia="Calibri" w:hAnsi="Lato Light" w:cs="Calibri"/>
        </w:rPr>
      </w:pPr>
      <w:r w:rsidRPr="00FE0BCB">
        <w:rPr>
          <w:rFonts w:ascii="Lato Light" w:eastAsia="Calibri" w:hAnsi="Lato Light" w:cs="Calibri"/>
        </w:rPr>
        <w:t xml:space="preserve">2.Poświadczenia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9800129" w14:textId="77777777" w:rsidR="00FE0BCB" w:rsidRPr="00FE0BCB" w:rsidRDefault="00FE0BCB" w:rsidP="00FE0BCB">
      <w:pPr>
        <w:spacing w:line="320" w:lineRule="auto"/>
        <w:jc w:val="both"/>
        <w:rPr>
          <w:rFonts w:ascii="Lato Light" w:eastAsia="Calibri" w:hAnsi="Lato Light" w:cs="Calibri"/>
        </w:rPr>
      </w:pPr>
      <w:r w:rsidRPr="00FE0BCB">
        <w:rPr>
          <w:rFonts w:ascii="Lato Light" w:eastAsia="Calibri" w:hAnsi="Lato Light" w:cs="Calibri"/>
        </w:rPr>
        <w:t>3.Podpisy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FE0BCB">
        <w:rPr>
          <w:rFonts w:ascii="Lato Light" w:eastAsia="Calibri" w:hAnsi="Lato Light" w:cs="Calibri"/>
        </w:rPr>
        <w:t>eIDAS</w:t>
      </w:r>
      <w:proofErr w:type="spellEnd"/>
      <w:r w:rsidRPr="00FE0BCB">
        <w:rPr>
          <w:rFonts w:ascii="Lato Light" w:eastAsia="Calibri" w:hAnsi="Lato Light" w:cs="Calibri"/>
        </w:rPr>
        <w:t>) (UE) nr 910/2014 - od 1 lipca 2016 roku”.</w:t>
      </w:r>
    </w:p>
    <w:p w14:paraId="5EB9487A" w14:textId="77777777" w:rsidR="00FE0BCB" w:rsidRPr="00FE0BCB" w:rsidRDefault="00FE0BCB" w:rsidP="00FE0BCB">
      <w:pPr>
        <w:spacing w:line="320" w:lineRule="auto"/>
        <w:jc w:val="both"/>
        <w:rPr>
          <w:rFonts w:ascii="Lato Light" w:eastAsia="Calibri" w:hAnsi="Lato Light" w:cs="Calibri"/>
        </w:rPr>
      </w:pPr>
      <w:r w:rsidRPr="00FE0BCB">
        <w:rPr>
          <w:rFonts w:ascii="Lato Light" w:eastAsia="Calibri" w:hAnsi="Lato Light" w:cs="Calibri"/>
        </w:rPr>
        <w:t xml:space="preserve">4.W przypadku wykorzystania formatu podpisu </w:t>
      </w:r>
      <w:proofErr w:type="spellStart"/>
      <w:r w:rsidRPr="00FE0BCB">
        <w:rPr>
          <w:rFonts w:ascii="Lato Light" w:eastAsia="Calibri" w:hAnsi="Lato Light" w:cs="Calibri"/>
        </w:rPr>
        <w:t>XAdES</w:t>
      </w:r>
      <w:proofErr w:type="spellEnd"/>
      <w:r w:rsidRPr="00FE0BCB">
        <w:rPr>
          <w:rFonts w:ascii="Lato Light" w:eastAsia="Calibri" w:hAnsi="Lato Light" w:cs="Calibri"/>
        </w:rPr>
        <w:t xml:space="preserve"> zewnętrzny Zamawiający wymaga dołączenia odpowiedniej ilości plików tj. podpisywanych plików z danymi oraz plików podpisu w formacie </w:t>
      </w:r>
      <w:proofErr w:type="spellStart"/>
      <w:r w:rsidRPr="00FE0BCB">
        <w:rPr>
          <w:rFonts w:ascii="Lato Light" w:eastAsia="Calibri" w:hAnsi="Lato Light" w:cs="Calibri"/>
        </w:rPr>
        <w:t>XAdES</w:t>
      </w:r>
      <w:proofErr w:type="spellEnd"/>
      <w:r w:rsidRPr="00FE0BCB">
        <w:rPr>
          <w:rFonts w:ascii="Lato Light" w:eastAsia="Calibri" w:hAnsi="Lato Light" w:cs="Calibri"/>
        </w:rPr>
        <w:t>.</w:t>
      </w:r>
    </w:p>
    <w:p w14:paraId="051E4E36" w14:textId="5603DE2D" w:rsidR="00FE0BCB" w:rsidRPr="00FE0BCB" w:rsidRDefault="00FE0BCB" w:rsidP="00FE0BCB">
      <w:pPr>
        <w:spacing w:line="320" w:lineRule="auto"/>
        <w:jc w:val="both"/>
        <w:rPr>
          <w:rFonts w:ascii="Lato Light" w:eastAsia="Calibri" w:hAnsi="Lato Light" w:cs="Calibri"/>
        </w:rPr>
      </w:pPr>
      <w:r w:rsidRPr="00FE0BCB">
        <w:rPr>
          <w:rFonts w:ascii="Lato Light" w:eastAsia="Calibri" w:hAnsi="Lato Light" w:cs="Calibri"/>
        </w:rPr>
        <w:t xml:space="preserve">5.Zgodnie z art. 18 ust. 3 ustawy </w:t>
      </w:r>
      <w:proofErr w:type="spellStart"/>
      <w:r w:rsidRPr="00FE0BCB">
        <w:rPr>
          <w:rFonts w:ascii="Lato Light" w:eastAsia="Calibri" w:hAnsi="Lato Light" w:cs="Calibri"/>
        </w:rPr>
        <w:t>Pzp</w:t>
      </w:r>
      <w:proofErr w:type="spellEnd"/>
      <w:r w:rsidRPr="00FE0BCB">
        <w:rPr>
          <w:rFonts w:ascii="Lato Light" w:eastAsia="Calibri" w:hAnsi="Lato Light" w:cs="Calibri"/>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p>
    <w:p w14:paraId="5798A16D" w14:textId="77777777" w:rsidR="00FE0BCB" w:rsidRPr="00FE0BCB" w:rsidRDefault="00FE0BCB" w:rsidP="00FE0BCB">
      <w:pPr>
        <w:spacing w:line="320" w:lineRule="auto"/>
        <w:jc w:val="both"/>
        <w:rPr>
          <w:rFonts w:ascii="Lato Light" w:eastAsia="Calibri" w:hAnsi="Lato Light" w:cs="Calibri"/>
        </w:rPr>
      </w:pPr>
      <w:r w:rsidRPr="00FE0BCB">
        <w:rPr>
          <w:rFonts w:ascii="Lato Light" w:eastAsia="Calibri" w:hAnsi="Lato Light" w:cs="Calibri"/>
        </w:rPr>
        <w:t>7.Każdy z wykonawców może złożyć tylko jedną ofertę.</w:t>
      </w:r>
      <w:r w:rsidRPr="00FE0BCB">
        <w:t xml:space="preserve"> </w:t>
      </w:r>
      <w:r w:rsidRPr="00FE0BCB">
        <w:rPr>
          <w:rFonts w:ascii="Lato Light" w:eastAsia="Calibri" w:hAnsi="Lato Light" w:cs="Calibri"/>
        </w:rPr>
        <w:t>Złożenie większej liczby ofert lub oferty zawierającej propozycje wariantowe  będzie stanowić podstawę do odrzucenia tych ofert. Treść oferty musi być zgodna z wymaganiami zamawiającego określonymi w dokumentach zamówienia.</w:t>
      </w:r>
    </w:p>
    <w:p w14:paraId="1575A6F8" w14:textId="6D7A3855" w:rsidR="00FE0BCB" w:rsidRPr="00FE0BCB" w:rsidRDefault="00FE0BCB" w:rsidP="00FE0BCB">
      <w:pPr>
        <w:spacing w:line="320" w:lineRule="auto"/>
        <w:jc w:val="both"/>
        <w:rPr>
          <w:rFonts w:ascii="Lato Light" w:eastAsia="Calibri" w:hAnsi="Lato Light" w:cs="Calibri"/>
        </w:rPr>
      </w:pPr>
      <w:r w:rsidRPr="00FE0BCB">
        <w:rPr>
          <w:rFonts w:ascii="Lato Light" w:eastAsia="Calibri" w:hAnsi="Lato Light" w:cs="Calibri"/>
        </w:rPr>
        <w:t xml:space="preserve">8.Cena oferty musi zawierać wszystkie koszty, jakie musi ponieść wykonawca, aby zrealizować zamówienie z najwyższą </w:t>
      </w:r>
      <w:proofErr w:type="spellStart"/>
      <w:r w:rsidRPr="00FE0BCB">
        <w:rPr>
          <w:rFonts w:ascii="Lato Light" w:eastAsia="Calibri" w:hAnsi="Lato Light" w:cs="Calibri"/>
        </w:rPr>
        <w:t>starannością.Dokumenty</w:t>
      </w:r>
      <w:proofErr w:type="spellEnd"/>
      <w:r w:rsidRPr="00FE0BCB">
        <w:rPr>
          <w:rFonts w:ascii="Lato Light" w:eastAsia="Calibri" w:hAnsi="Lato Light" w:cs="Calibri"/>
        </w:rPr>
        <w:t xml:space="preserve"> i oświadczenia składane przez wykonawcę powinny być w języku polskim. W przypadku  załączenia dokumentów sporządzonych w innym języku niż dopuszczony, wykonawca zobowiązany jest załączyć tłumaczenie na język polski.</w:t>
      </w:r>
    </w:p>
    <w:p w14:paraId="5D933FCC" w14:textId="77777777" w:rsidR="00FE0BCB" w:rsidRPr="00FE0BCB" w:rsidRDefault="00FE0BCB" w:rsidP="00FE0BCB">
      <w:pPr>
        <w:spacing w:line="320" w:lineRule="auto"/>
        <w:jc w:val="both"/>
        <w:rPr>
          <w:rFonts w:ascii="Lato Light" w:eastAsia="Calibri" w:hAnsi="Lato Light" w:cs="Calibri"/>
        </w:rPr>
      </w:pPr>
      <w:r w:rsidRPr="00FE0BCB">
        <w:rPr>
          <w:rFonts w:ascii="Lato Light" w:eastAsia="Calibri" w:hAnsi="Lato Light" w:cs="Calibri"/>
        </w:rPr>
        <w:t>10.Zgodnie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w:t>
      </w:r>
    </w:p>
    <w:p w14:paraId="75036ECA" w14:textId="77777777" w:rsidR="00FE0BCB" w:rsidRPr="00FE0BCB" w:rsidRDefault="00FE0BCB" w:rsidP="00FE0BCB">
      <w:pPr>
        <w:spacing w:line="320" w:lineRule="auto"/>
        <w:jc w:val="both"/>
        <w:rPr>
          <w:rFonts w:ascii="Lato Light" w:eastAsia="Calibri" w:hAnsi="Lato Light" w:cs="Calibri"/>
        </w:rPr>
      </w:pPr>
      <w:r w:rsidRPr="00FE0BCB">
        <w:rPr>
          <w:rFonts w:ascii="Lato Light" w:eastAsia="Calibri" w:hAnsi="Lato Light" w:cs="Calibri"/>
        </w:rPr>
        <w:lastRenderedPageBreak/>
        <w:t>11.Maksymalny rozmiar jednego pliku przesyłanego za pośrednictwem dedykowanych formularzy do: złożenia, zmiany, wycofania oferty wynosi 150 MB natomiast przy komunikacji wielkość pliku to maksymalnie 500 MB.</w:t>
      </w:r>
    </w:p>
    <w:p w14:paraId="1FBE3AFD" w14:textId="77777777" w:rsidR="00FE0BCB" w:rsidRPr="00FE0BCB" w:rsidRDefault="00FE0BCB" w:rsidP="00FE0BCB">
      <w:pPr>
        <w:keepNext/>
        <w:keepLines/>
        <w:spacing w:before="400" w:after="120" w:line="320" w:lineRule="auto"/>
        <w:jc w:val="both"/>
        <w:outlineLvl w:val="0"/>
        <w:rPr>
          <w:rFonts w:ascii="Lato Light" w:eastAsia="Calibri" w:hAnsi="Lato Light" w:cs="Calibri"/>
          <w:b/>
        </w:rPr>
      </w:pPr>
      <w:bookmarkStart w:id="3" w:name="_2et92p0" w:colFirst="0" w:colLast="0"/>
      <w:bookmarkEnd w:id="3"/>
      <w:r w:rsidRPr="00FE0BCB">
        <w:rPr>
          <w:rFonts w:ascii="Lato Light" w:eastAsia="Calibri" w:hAnsi="Lato Light" w:cs="Calibri"/>
          <w:b/>
        </w:rPr>
        <w:lastRenderedPageBreak/>
        <w:t>V. Informacje o sposobie porozumiewania się zamawiającego z wykonawcami oraz przekazywania oświadczeń lub dokumentów:</w:t>
      </w:r>
    </w:p>
    <w:p w14:paraId="70B881B0" w14:textId="77777777"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SPOSÓB KOMUNIKACJI ORAZ WYJAŚNIENIA TREŚCI SWZ</w:t>
      </w:r>
    </w:p>
    <w:p w14:paraId="4A3634AC" w14:textId="77777777" w:rsid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1. Informacje o środkach komunikacji elektronicznej, przy użyciu których Zamawiający będzie</w:t>
      </w:r>
      <w:r>
        <w:rPr>
          <w:rFonts w:ascii="Lato Light" w:eastAsia="Calibri" w:hAnsi="Lato Light" w:cs="Calibri"/>
        </w:rPr>
        <w:t xml:space="preserve"> </w:t>
      </w:r>
      <w:r w:rsidRPr="00957108">
        <w:rPr>
          <w:rFonts w:ascii="Lato Light" w:eastAsia="Calibri" w:hAnsi="Lato Light" w:cs="Calibri"/>
        </w:rPr>
        <w:t>komunikował się z Wykonawcami:</w:t>
      </w:r>
    </w:p>
    <w:p w14:paraId="389FDA8D" w14:textId="6CD1DDC8"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 xml:space="preserve">1) z zastrzeżeniem art. 61 ust. 2 ustawy </w:t>
      </w:r>
      <w:proofErr w:type="spellStart"/>
      <w:r w:rsidRPr="00957108">
        <w:rPr>
          <w:rFonts w:ascii="Lato Light" w:eastAsia="Calibri" w:hAnsi="Lato Light" w:cs="Calibri"/>
        </w:rPr>
        <w:t>Pzp</w:t>
      </w:r>
      <w:proofErr w:type="spellEnd"/>
      <w:r w:rsidRPr="00957108">
        <w:rPr>
          <w:rFonts w:ascii="Lato Light" w:eastAsia="Calibri" w:hAnsi="Lato Light" w:cs="Calibri"/>
        </w:rPr>
        <w:t>, komunikacja między Zamawiającym a Wykonawcami</w:t>
      </w:r>
    </w:p>
    <w:p w14:paraId="241A5B93" w14:textId="4957D691"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(w tym oferty oraz wszelkie oświadczenia, wnioski o wyjaśnienie treści SWZ, zawiadomienia</w:t>
      </w:r>
      <w:r>
        <w:rPr>
          <w:rFonts w:ascii="Lato Light" w:eastAsia="Calibri" w:hAnsi="Lato Light" w:cs="Calibri"/>
        </w:rPr>
        <w:t xml:space="preserve"> </w:t>
      </w:r>
      <w:r w:rsidRPr="00957108">
        <w:rPr>
          <w:rFonts w:ascii="Lato Light" w:eastAsia="Calibri" w:hAnsi="Lato Light" w:cs="Calibri"/>
        </w:rPr>
        <w:t>i informacje) odbywa się przy użyciu Platformy e-Zamówienia, która jest dostępna pod adresem</w:t>
      </w:r>
      <w:r>
        <w:rPr>
          <w:rFonts w:ascii="Lato Light" w:eastAsia="Calibri" w:hAnsi="Lato Light" w:cs="Calibri"/>
        </w:rPr>
        <w:t xml:space="preserve"> </w:t>
      </w:r>
      <w:r w:rsidRPr="00957108">
        <w:rPr>
          <w:rFonts w:ascii="Lato Light" w:eastAsia="Calibri" w:hAnsi="Lato Light" w:cs="Calibri"/>
        </w:rPr>
        <w:t>https://ezamowienia.gov.pl;</w:t>
      </w:r>
    </w:p>
    <w:p w14:paraId="73A513C6" w14:textId="5C96BD8A"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2) korespondencja przekazana Zamawiającemu w inny sposób (np. listownie, mailem) nie będzie</w:t>
      </w:r>
      <w:r>
        <w:rPr>
          <w:rFonts w:ascii="Lato Light" w:eastAsia="Calibri" w:hAnsi="Lato Light" w:cs="Calibri"/>
        </w:rPr>
        <w:t xml:space="preserve"> </w:t>
      </w:r>
      <w:r w:rsidRPr="00957108">
        <w:rPr>
          <w:rFonts w:ascii="Lato Light" w:eastAsia="Calibri" w:hAnsi="Lato Light" w:cs="Calibri"/>
        </w:rPr>
        <w:t>brana pod uwagę. W szczególnie uzasadnionych przypadkach uniemożliwiających komunikację</w:t>
      </w:r>
      <w:r>
        <w:rPr>
          <w:rFonts w:ascii="Lato Light" w:eastAsia="Calibri" w:hAnsi="Lato Light" w:cs="Calibri"/>
        </w:rPr>
        <w:t xml:space="preserve"> </w:t>
      </w:r>
      <w:r w:rsidRPr="00957108">
        <w:rPr>
          <w:rFonts w:ascii="Lato Light" w:eastAsia="Calibri" w:hAnsi="Lato Light" w:cs="Calibri"/>
        </w:rPr>
        <w:t>Wykonawcy i Zamawiającego za pośrednictwem Platformy e-Zamówienia, zamawiający</w:t>
      </w:r>
      <w:r>
        <w:rPr>
          <w:rFonts w:ascii="Lato Light" w:eastAsia="Calibri" w:hAnsi="Lato Light" w:cs="Calibri"/>
        </w:rPr>
        <w:t xml:space="preserve"> </w:t>
      </w:r>
      <w:r w:rsidRPr="00957108">
        <w:rPr>
          <w:rFonts w:ascii="Lato Light" w:eastAsia="Calibri" w:hAnsi="Lato Light" w:cs="Calibri"/>
        </w:rPr>
        <w:t>dopuszcza komunikację za pomocą poczty elektronicznej na adres e-mail:</w:t>
      </w:r>
    </w:p>
    <w:p w14:paraId="1EF49A2D" w14:textId="04FBE77E" w:rsidR="00957108" w:rsidRPr="00957108" w:rsidRDefault="00957108" w:rsidP="00957108">
      <w:pPr>
        <w:keepNext/>
        <w:keepLines/>
        <w:spacing w:before="400" w:after="120" w:line="320" w:lineRule="auto"/>
        <w:jc w:val="both"/>
        <w:outlineLvl w:val="0"/>
        <w:rPr>
          <w:rFonts w:ascii="Lato Light" w:eastAsia="Calibri" w:hAnsi="Lato Light" w:cs="Calibri"/>
        </w:rPr>
      </w:pPr>
      <w:r>
        <w:rPr>
          <w:rFonts w:ascii="Lato Light" w:eastAsia="Calibri" w:hAnsi="Lato Light" w:cs="Calibri"/>
        </w:rPr>
        <w:t>magdalenac6789@gmail.pl</w:t>
      </w:r>
      <w:r w:rsidRPr="00957108">
        <w:rPr>
          <w:rFonts w:ascii="Lato Light" w:eastAsia="Calibri" w:hAnsi="Lato Light" w:cs="Calibri"/>
        </w:rPr>
        <w:t>.pl (nie dotyczy składania ofert);</w:t>
      </w:r>
    </w:p>
    <w:p w14:paraId="28CB84F2" w14:textId="77777777"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3) korzystanie z Platformy e-Zamówienia jest bezpłatne.</w:t>
      </w:r>
    </w:p>
    <w:p w14:paraId="611E8C0E" w14:textId="5C274C49"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2. Wymagania techniczne i organizacyjne dotyczące korespondencji elektronicznej:</w:t>
      </w:r>
      <w:r>
        <w:rPr>
          <w:rFonts w:ascii="Lato Light" w:eastAsia="Calibri" w:hAnsi="Lato Light" w:cs="Calibri"/>
        </w:rPr>
        <w:t xml:space="preserve">                  </w:t>
      </w:r>
      <w:r w:rsidRPr="00957108">
        <w:rPr>
          <w:rFonts w:ascii="Lato Light" w:eastAsia="Calibri" w:hAnsi="Lato Light" w:cs="Calibri"/>
        </w:rPr>
        <w:t xml:space="preserve">1) ofertę i oświadczenie, o których mowa w art. 125 ust. 1 ustawy </w:t>
      </w:r>
      <w:proofErr w:type="spellStart"/>
      <w:r w:rsidRPr="00957108">
        <w:rPr>
          <w:rFonts w:ascii="Lato Light" w:eastAsia="Calibri" w:hAnsi="Lato Light" w:cs="Calibri"/>
        </w:rPr>
        <w:t>Pzp</w:t>
      </w:r>
      <w:proofErr w:type="spellEnd"/>
      <w:r w:rsidRPr="00957108">
        <w:rPr>
          <w:rFonts w:ascii="Lato Light" w:eastAsia="Calibri" w:hAnsi="Lato Light" w:cs="Calibri"/>
        </w:rPr>
        <w:t>, składa się, pod rygorem</w:t>
      </w:r>
      <w:r>
        <w:rPr>
          <w:rFonts w:ascii="Lato Light" w:eastAsia="Calibri" w:hAnsi="Lato Light" w:cs="Calibri"/>
        </w:rPr>
        <w:t xml:space="preserve"> </w:t>
      </w:r>
      <w:r w:rsidRPr="00957108">
        <w:rPr>
          <w:rFonts w:ascii="Lato Light" w:eastAsia="Calibri" w:hAnsi="Lato Light" w:cs="Calibri"/>
        </w:rPr>
        <w:t>nieważności w formie elektronicznej (tj. przy użyciu kwalifikowanego podpisu elektronicznego)</w:t>
      </w:r>
      <w:r>
        <w:rPr>
          <w:rFonts w:ascii="Lato Light" w:eastAsia="Calibri" w:hAnsi="Lato Light" w:cs="Calibri"/>
        </w:rPr>
        <w:t xml:space="preserve"> </w:t>
      </w:r>
      <w:r w:rsidRPr="00957108">
        <w:rPr>
          <w:rFonts w:ascii="Lato Light" w:eastAsia="Calibri" w:hAnsi="Lato Light" w:cs="Calibri"/>
        </w:rPr>
        <w:t>lub w postaci elektronicznej opatrzonej podpisem zaufanym lub podpisem elektronicznym;</w:t>
      </w:r>
    </w:p>
    <w:p w14:paraId="57CCAE98" w14:textId="07618FD9"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2) Wykonawca zamierzający wziąć udział w postępowaniu o udzielenie zamówienia publicznego</w:t>
      </w:r>
      <w:r>
        <w:rPr>
          <w:rFonts w:ascii="Lato Light" w:eastAsia="Calibri" w:hAnsi="Lato Light" w:cs="Calibri"/>
        </w:rPr>
        <w:t xml:space="preserve"> </w:t>
      </w:r>
      <w:r w:rsidRPr="00957108">
        <w:rPr>
          <w:rFonts w:ascii="Lato Light" w:eastAsia="Calibri" w:hAnsi="Lato Light" w:cs="Calibri"/>
        </w:rPr>
        <w:t>musi posiadać konto podmiotu „Wykonawca” na Platformie e-Zamówienia. Szczegółowe</w:t>
      </w:r>
      <w:r>
        <w:rPr>
          <w:rFonts w:ascii="Lato Light" w:eastAsia="Calibri" w:hAnsi="Lato Light" w:cs="Calibri"/>
        </w:rPr>
        <w:t xml:space="preserve"> </w:t>
      </w:r>
      <w:r w:rsidRPr="00957108">
        <w:rPr>
          <w:rFonts w:ascii="Lato Light" w:eastAsia="Calibri" w:hAnsi="Lato Light" w:cs="Calibri"/>
        </w:rPr>
        <w:t>informacje na temat zakładania kont oraz zasady i warunki korzystania z Platformy</w:t>
      </w:r>
      <w:r>
        <w:rPr>
          <w:rFonts w:ascii="Lato Light" w:eastAsia="Calibri" w:hAnsi="Lato Light" w:cs="Calibri"/>
        </w:rPr>
        <w:t xml:space="preserve"> </w:t>
      </w:r>
      <w:r w:rsidRPr="00957108">
        <w:rPr>
          <w:rFonts w:ascii="Lato Light" w:eastAsia="Calibri" w:hAnsi="Lato Light" w:cs="Calibri"/>
        </w:rPr>
        <w:t>e-Zamówienia określa Regulamin Platformy e-Zamówienia, dostępny na stronie internetowej</w:t>
      </w:r>
      <w:r>
        <w:rPr>
          <w:rFonts w:ascii="Lato Light" w:eastAsia="Calibri" w:hAnsi="Lato Light" w:cs="Calibri"/>
        </w:rPr>
        <w:t xml:space="preserve"> </w:t>
      </w:r>
      <w:r w:rsidRPr="00957108">
        <w:rPr>
          <w:rFonts w:ascii="Lato Light" w:eastAsia="Calibri" w:hAnsi="Lato Light" w:cs="Calibri"/>
        </w:rPr>
        <w:t>https://ezamowienia.gov.pl oraz informacja zamieszczona w zakładce „Centrum Pomocy”;</w:t>
      </w:r>
    </w:p>
    <w:p w14:paraId="223BC7A7" w14:textId="79A51C58"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3) przeglądanie i pobieranie publicznej treści dokumentacji postępowania nie wymaga posiadania</w:t>
      </w:r>
      <w:r>
        <w:rPr>
          <w:rFonts w:ascii="Lato Light" w:eastAsia="Calibri" w:hAnsi="Lato Light" w:cs="Calibri"/>
        </w:rPr>
        <w:t xml:space="preserve"> </w:t>
      </w:r>
      <w:r w:rsidRPr="00957108">
        <w:rPr>
          <w:rFonts w:ascii="Lato Light" w:eastAsia="Calibri" w:hAnsi="Lato Light" w:cs="Calibri"/>
        </w:rPr>
        <w:t>konta na Platformie e-Zamówienia ani logowania;</w:t>
      </w:r>
    </w:p>
    <w:p w14:paraId="6A671FD1" w14:textId="77777777"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4) sposób sporządzania i przekazywania dokumentów elektronicznych lub dokumentów</w:t>
      </w:r>
    </w:p>
    <w:p w14:paraId="1527AFB8" w14:textId="1EFA3AD7"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lastRenderedPageBreak/>
        <w:t>elektronicznych będących kopią elektroniczną treści zapisanej w postaci papierowej (cyfrowe</w:t>
      </w:r>
      <w:r>
        <w:rPr>
          <w:rFonts w:ascii="Lato Light" w:eastAsia="Calibri" w:hAnsi="Lato Light" w:cs="Calibri"/>
        </w:rPr>
        <w:t xml:space="preserve"> </w:t>
      </w:r>
      <w:r w:rsidRPr="00957108">
        <w:rPr>
          <w:rFonts w:ascii="Lato Light" w:eastAsia="Calibri" w:hAnsi="Lato Light" w:cs="Calibri"/>
        </w:rPr>
        <w:t>odwzorowania) musi być zgodny z wymaganiami określonymi w rozporządzeniu Prezesa Rady</w:t>
      </w:r>
      <w:r>
        <w:rPr>
          <w:rFonts w:ascii="Lato Light" w:eastAsia="Calibri" w:hAnsi="Lato Light" w:cs="Calibri"/>
        </w:rPr>
        <w:t xml:space="preserve"> </w:t>
      </w:r>
      <w:r w:rsidRPr="00957108">
        <w:rPr>
          <w:rFonts w:ascii="Lato Light" w:eastAsia="Calibri" w:hAnsi="Lato Light" w:cs="Calibri"/>
        </w:rPr>
        <w:t>Ministrów z 30 grudnia 2020 r. w sprawie sposobu sporządzania i przekazywania informacji oraz</w:t>
      </w:r>
      <w:r>
        <w:rPr>
          <w:rFonts w:ascii="Lato Light" w:eastAsia="Calibri" w:hAnsi="Lato Light" w:cs="Calibri"/>
        </w:rPr>
        <w:t xml:space="preserve"> </w:t>
      </w:r>
      <w:r w:rsidRPr="00957108">
        <w:rPr>
          <w:rFonts w:ascii="Lato Light" w:eastAsia="Calibri" w:hAnsi="Lato Light" w:cs="Calibri"/>
        </w:rPr>
        <w:t>wymagań technicznych dla dokumentów elektronicznych oraz środków komunikacji</w:t>
      </w:r>
      <w:r>
        <w:rPr>
          <w:rFonts w:ascii="Lato Light" w:eastAsia="Calibri" w:hAnsi="Lato Light" w:cs="Calibri"/>
        </w:rPr>
        <w:t xml:space="preserve"> </w:t>
      </w:r>
      <w:r w:rsidRPr="00957108">
        <w:rPr>
          <w:rFonts w:ascii="Lato Light" w:eastAsia="Calibri" w:hAnsi="Lato Light" w:cs="Calibri"/>
        </w:rPr>
        <w:t xml:space="preserve">elektronicznej w postępowaniu o udzielenie zamówienia publicznego lub konkursie (zw. </w:t>
      </w:r>
      <w:r w:rsidRPr="00957108">
        <w:rPr>
          <w:rFonts w:ascii="Lato Light" w:eastAsia="Calibri" w:hAnsi="Lato Light" w:cs="Calibri"/>
        </w:rPr>
        <w:t>D</w:t>
      </w:r>
      <w:r w:rsidRPr="00957108">
        <w:rPr>
          <w:rFonts w:ascii="Lato Light" w:eastAsia="Calibri" w:hAnsi="Lato Light" w:cs="Calibri"/>
        </w:rPr>
        <w:t>alej</w:t>
      </w:r>
      <w:r>
        <w:rPr>
          <w:rFonts w:ascii="Lato Light" w:eastAsia="Calibri" w:hAnsi="Lato Light" w:cs="Calibri"/>
        </w:rPr>
        <w:t xml:space="preserve"> </w:t>
      </w:r>
      <w:r w:rsidRPr="00957108">
        <w:rPr>
          <w:rFonts w:ascii="Lato Light" w:eastAsia="Calibri" w:hAnsi="Lato Light" w:cs="Calibri"/>
        </w:rPr>
        <w:t>„Rozporządzeniem w sprawie wymagań dla dokumentów elektronicznych”);</w:t>
      </w:r>
    </w:p>
    <w:p w14:paraId="16747182" w14:textId="45AFA362"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5) dokumenty elektroniczne, o których mowa w § 2 ust. 1 Rozporządzenia w sprawie wymagań dla</w:t>
      </w:r>
      <w:r>
        <w:rPr>
          <w:rFonts w:ascii="Lato Light" w:eastAsia="Calibri" w:hAnsi="Lato Light" w:cs="Calibri"/>
        </w:rPr>
        <w:t xml:space="preserve"> </w:t>
      </w:r>
      <w:r w:rsidRPr="00957108">
        <w:rPr>
          <w:rFonts w:ascii="Lato Light" w:eastAsia="Calibri" w:hAnsi="Lato Light" w:cs="Calibri"/>
        </w:rPr>
        <w:t>dokumentów elektronicznych, sporządza się w postaci elektronicznej, w formatach danych</w:t>
      </w:r>
      <w:r>
        <w:rPr>
          <w:rFonts w:ascii="Lato Light" w:eastAsia="Calibri" w:hAnsi="Lato Light" w:cs="Calibri"/>
        </w:rPr>
        <w:t xml:space="preserve"> </w:t>
      </w:r>
      <w:r w:rsidRPr="00957108">
        <w:rPr>
          <w:rFonts w:ascii="Lato Light" w:eastAsia="Calibri" w:hAnsi="Lato Light" w:cs="Calibri"/>
        </w:rPr>
        <w:t>określonych w przepisach rozporządzenia Rady Ministrów z 21 maja 2024 r. w sprawie</w:t>
      </w:r>
      <w:r>
        <w:rPr>
          <w:rFonts w:ascii="Lato Light" w:eastAsia="Calibri" w:hAnsi="Lato Light" w:cs="Calibri"/>
        </w:rPr>
        <w:t xml:space="preserve"> </w:t>
      </w:r>
      <w:r w:rsidRPr="00957108">
        <w:rPr>
          <w:rFonts w:ascii="Lato Light" w:eastAsia="Calibri" w:hAnsi="Lato Light" w:cs="Calibri"/>
        </w:rPr>
        <w:t>Krajowych Ram Interoperacyjności, minimalnych wymagań dla rejestrów publicznych</w:t>
      </w:r>
      <w:r>
        <w:rPr>
          <w:rFonts w:ascii="Lato Light" w:eastAsia="Calibri" w:hAnsi="Lato Light" w:cs="Calibri"/>
        </w:rPr>
        <w:t xml:space="preserve"> </w:t>
      </w:r>
      <w:r w:rsidRPr="00957108">
        <w:rPr>
          <w:rFonts w:ascii="Lato Light" w:eastAsia="Calibri" w:hAnsi="Lato Light" w:cs="Calibri"/>
        </w:rPr>
        <w:t>i wymiany informacji w postaci elektronicznej oraz minimalnych wymagań dla systemów</w:t>
      </w:r>
      <w:r>
        <w:rPr>
          <w:rFonts w:ascii="Lato Light" w:eastAsia="Calibri" w:hAnsi="Lato Light" w:cs="Calibri"/>
        </w:rPr>
        <w:t xml:space="preserve"> </w:t>
      </w:r>
      <w:r w:rsidRPr="00957108">
        <w:rPr>
          <w:rFonts w:ascii="Lato Light" w:eastAsia="Calibri" w:hAnsi="Lato Light" w:cs="Calibri"/>
        </w:rPr>
        <w:t>teleinformatycznych (zw. dalej „Rozporządzeniem w sprawie Krajowych Ram</w:t>
      </w:r>
      <w:r>
        <w:rPr>
          <w:rFonts w:ascii="Lato Light" w:eastAsia="Calibri" w:hAnsi="Lato Light" w:cs="Calibri"/>
        </w:rPr>
        <w:t xml:space="preserve"> </w:t>
      </w:r>
      <w:r w:rsidRPr="00957108">
        <w:rPr>
          <w:rFonts w:ascii="Lato Light" w:eastAsia="Calibri" w:hAnsi="Lato Light" w:cs="Calibri"/>
        </w:rPr>
        <w:t>Interoperacyjności), z uwzględnieniem rodzaju przekazywanych danych i przekazuje się jako</w:t>
      </w:r>
      <w:r>
        <w:rPr>
          <w:rFonts w:ascii="Lato Light" w:eastAsia="Calibri" w:hAnsi="Lato Light" w:cs="Calibri"/>
        </w:rPr>
        <w:t xml:space="preserve"> </w:t>
      </w:r>
      <w:r w:rsidRPr="00957108">
        <w:rPr>
          <w:rFonts w:ascii="Lato Light" w:eastAsia="Calibri" w:hAnsi="Lato Light" w:cs="Calibri"/>
        </w:rPr>
        <w:t xml:space="preserve">załączniki. W przypadku formatów, o których mowa w art. 66 ust. 1 ustawy </w:t>
      </w:r>
      <w:proofErr w:type="spellStart"/>
      <w:r w:rsidRPr="00957108">
        <w:rPr>
          <w:rFonts w:ascii="Lato Light" w:eastAsia="Calibri" w:hAnsi="Lato Light" w:cs="Calibri"/>
        </w:rPr>
        <w:t>Pzp</w:t>
      </w:r>
      <w:proofErr w:type="spellEnd"/>
      <w:r w:rsidRPr="00957108">
        <w:rPr>
          <w:rFonts w:ascii="Lato Light" w:eastAsia="Calibri" w:hAnsi="Lato Light" w:cs="Calibri"/>
        </w:rPr>
        <w:t xml:space="preserve">, ww. </w:t>
      </w:r>
      <w:r w:rsidRPr="00957108">
        <w:rPr>
          <w:rFonts w:ascii="Lato Light" w:eastAsia="Calibri" w:hAnsi="Lato Light" w:cs="Calibri"/>
        </w:rPr>
        <w:t>R</w:t>
      </w:r>
      <w:r w:rsidRPr="00957108">
        <w:rPr>
          <w:rFonts w:ascii="Lato Light" w:eastAsia="Calibri" w:hAnsi="Lato Light" w:cs="Calibri"/>
        </w:rPr>
        <w:t>egulacje</w:t>
      </w:r>
      <w:r>
        <w:rPr>
          <w:rFonts w:ascii="Lato Light" w:eastAsia="Calibri" w:hAnsi="Lato Light" w:cs="Calibri"/>
        </w:rPr>
        <w:t xml:space="preserve"> </w:t>
      </w:r>
      <w:r w:rsidRPr="00957108">
        <w:rPr>
          <w:rFonts w:ascii="Lato Light" w:eastAsia="Calibri" w:hAnsi="Lato Light" w:cs="Calibri"/>
        </w:rPr>
        <w:t>nie będą miały bezpośredniego zastosowania;</w:t>
      </w:r>
    </w:p>
    <w:p w14:paraId="1785C66C" w14:textId="30DFAAC9"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6) informacje, oświadczenia lub dokumenty, inne niż wymienione w § 2 ust. 1 Rozporządzenia</w:t>
      </w:r>
      <w:r>
        <w:rPr>
          <w:rFonts w:ascii="Lato Light" w:eastAsia="Calibri" w:hAnsi="Lato Light" w:cs="Calibri"/>
        </w:rPr>
        <w:t xml:space="preserve"> </w:t>
      </w:r>
      <w:r w:rsidRPr="00957108">
        <w:rPr>
          <w:rFonts w:ascii="Lato Light" w:eastAsia="Calibri" w:hAnsi="Lato Light" w:cs="Calibri"/>
        </w:rPr>
        <w:t>w sprawie wymagań dla dokumentów elektronicznych, przekazywane w postępowaniu</w:t>
      </w:r>
      <w:r>
        <w:rPr>
          <w:rFonts w:ascii="Lato Light" w:eastAsia="Calibri" w:hAnsi="Lato Light" w:cs="Calibri"/>
        </w:rPr>
        <w:t xml:space="preserve"> </w:t>
      </w:r>
      <w:r w:rsidRPr="00957108">
        <w:rPr>
          <w:rFonts w:ascii="Lato Light" w:eastAsia="Calibri" w:hAnsi="Lato Light" w:cs="Calibri"/>
        </w:rPr>
        <w:t>sporządza się w postaci elektronicznej:</w:t>
      </w:r>
    </w:p>
    <w:p w14:paraId="327172EA" w14:textId="2E0C3A60"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a) w formatach danych określonych w przepisach Rozporządzenia w sprawie Krajowych Ram</w:t>
      </w:r>
      <w:r>
        <w:rPr>
          <w:rFonts w:ascii="Lato Light" w:eastAsia="Calibri" w:hAnsi="Lato Light" w:cs="Calibri"/>
        </w:rPr>
        <w:t xml:space="preserve"> </w:t>
      </w:r>
      <w:r w:rsidRPr="00957108">
        <w:rPr>
          <w:rFonts w:ascii="Lato Light" w:eastAsia="Calibri" w:hAnsi="Lato Light" w:cs="Calibri"/>
        </w:rPr>
        <w:t>Interoperacyjności (i przekazuje się jako załącznik), lub</w:t>
      </w:r>
    </w:p>
    <w:p w14:paraId="7E1BA4B7" w14:textId="70D131A3"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b) jako tekst wpisany bezpośrednio do wiadomości przekazywanej przy użyciu środków</w:t>
      </w:r>
      <w:r>
        <w:rPr>
          <w:rFonts w:ascii="Lato Light" w:eastAsia="Calibri" w:hAnsi="Lato Light" w:cs="Calibri"/>
        </w:rPr>
        <w:t xml:space="preserve"> </w:t>
      </w:r>
      <w:r w:rsidRPr="00957108">
        <w:rPr>
          <w:rFonts w:ascii="Lato Light" w:eastAsia="Calibri" w:hAnsi="Lato Light" w:cs="Calibri"/>
        </w:rPr>
        <w:t>komunikacji elektronicznej (np. w treści „Formularza do komunikacji”).</w:t>
      </w:r>
    </w:p>
    <w:p w14:paraId="1D05EBF3" w14:textId="243AF73E"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7) jeżeli dokumenty elektroniczne, przekazywane przy użyciu środków komunikacji elektronicznej,</w:t>
      </w:r>
      <w:r>
        <w:rPr>
          <w:rFonts w:ascii="Lato Light" w:eastAsia="Calibri" w:hAnsi="Lato Light" w:cs="Calibri"/>
        </w:rPr>
        <w:t xml:space="preserve"> </w:t>
      </w:r>
      <w:r w:rsidRPr="00957108">
        <w:rPr>
          <w:rFonts w:ascii="Lato Light" w:eastAsia="Calibri" w:hAnsi="Lato Light" w:cs="Calibri"/>
        </w:rPr>
        <w:t>zawierają informacje stanowiące tajemnicę przedsiębiorstwa w rozumieniu przepisów ustawy</w:t>
      </w:r>
      <w:r>
        <w:rPr>
          <w:rFonts w:ascii="Lato Light" w:eastAsia="Calibri" w:hAnsi="Lato Light" w:cs="Calibri"/>
        </w:rPr>
        <w:t xml:space="preserve"> </w:t>
      </w:r>
      <w:r w:rsidRPr="00957108">
        <w:rPr>
          <w:rFonts w:ascii="Lato Light" w:eastAsia="Calibri" w:hAnsi="Lato Light" w:cs="Calibri"/>
        </w:rPr>
        <w:t>z 16 kwietnia 1993 r. o zwalczaniu nieuczciwej konkurencji (Dz. U. z 2022 r. poz. 1233)</w:t>
      </w:r>
      <w:r>
        <w:rPr>
          <w:rFonts w:ascii="Lato Light" w:eastAsia="Calibri" w:hAnsi="Lato Light" w:cs="Calibri"/>
        </w:rPr>
        <w:t xml:space="preserve"> </w:t>
      </w:r>
      <w:r w:rsidRPr="00957108">
        <w:rPr>
          <w:rFonts w:ascii="Lato Light" w:eastAsia="Calibri" w:hAnsi="Lato Light" w:cs="Calibri"/>
        </w:rPr>
        <w:t>Wykonawca, w celu utrzymania w poufności tych informacji, przekazuje je w wydzielonym</w:t>
      </w:r>
      <w:r>
        <w:rPr>
          <w:rFonts w:ascii="Lato Light" w:eastAsia="Calibri" w:hAnsi="Lato Light" w:cs="Calibri"/>
        </w:rPr>
        <w:t xml:space="preserve"> </w:t>
      </w:r>
      <w:r w:rsidRPr="00957108">
        <w:rPr>
          <w:rFonts w:ascii="Lato Light" w:eastAsia="Calibri" w:hAnsi="Lato Light" w:cs="Calibri"/>
        </w:rPr>
        <w:t>i odpowiednio oznaczonym pliku, wraz z jednoczesnym zaznaczeniem w nazwie pliku</w:t>
      </w:r>
      <w:r>
        <w:rPr>
          <w:rFonts w:ascii="Lato Light" w:eastAsia="Calibri" w:hAnsi="Lato Light" w:cs="Calibri"/>
        </w:rPr>
        <w:t xml:space="preserve"> </w:t>
      </w:r>
      <w:r w:rsidRPr="00957108">
        <w:rPr>
          <w:rFonts w:ascii="Lato Light" w:eastAsia="Calibri" w:hAnsi="Lato Light" w:cs="Calibri"/>
        </w:rPr>
        <w:t>„Dokument stanowiący tajemnicę przedsiębiorstwa”;</w:t>
      </w:r>
    </w:p>
    <w:p w14:paraId="147ED7DF" w14:textId="4A2DE6D0"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8) komunikacja w postępowaniu, z wyłączeniem składania ofert, odbywa się drogą elektroniczną</w:t>
      </w:r>
      <w:r>
        <w:rPr>
          <w:rFonts w:ascii="Lato Light" w:eastAsia="Calibri" w:hAnsi="Lato Light" w:cs="Calibri"/>
        </w:rPr>
        <w:t xml:space="preserve"> </w:t>
      </w:r>
      <w:r w:rsidRPr="00957108">
        <w:rPr>
          <w:rFonts w:ascii="Lato Light" w:eastAsia="Calibri" w:hAnsi="Lato Light" w:cs="Calibri"/>
        </w:rPr>
        <w:t>za pośrednictwem formularzy do komunikacji dostępnych w zakładce „Formularze”</w:t>
      </w:r>
      <w:r>
        <w:rPr>
          <w:rFonts w:ascii="Lato Light" w:eastAsia="Calibri" w:hAnsi="Lato Light" w:cs="Calibri"/>
        </w:rPr>
        <w:t xml:space="preserve"> </w:t>
      </w:r>
      <w:r w:rsidRPr="00957108">
        <w:rPr>
          <w:rFonts w:ascii="Lato Light" w:eastAsia="Calibri" w:hAnsi="Lato Light" w:cs="Calibri"/>
        </w:rPr>
        <w:t>(„Formularze do komunikacji”). Za pośrednictwem „Formularzy do komunikacji” odbywa się</w:t>
      </w:r>
      <w:r>
        <w:rPr>
          <w:rFonts w:ascii="Lato Light" w:eastAsia="Calibri" w:hAnsi="Lato Light" w:cs="Calibri"/>
        </w:rPr>
        <w:t xml:space="preserve"> </w:t>
      </w:r>
      <w:r w:rsidRPr="00957108">
        <w:rPr>
          <w:rFonts w:ascii="Lato Light" w:eastAsia="Calibri" w:hAnsi="Lato Light" w:cs="Calibri"/>
        </w:rPr>
        <w:t>w szczególności przekazywanie wezwań, zawiadomień i zadawanie pytań. „Formularze do</w:t>
      </w:r>
    </w:p>
    <w:p w14:paraId="2DDD22B9" w14:textId="1AE06560"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lastRenderedPageBreak/>
        <w:t>komunikacji” umożliwiają również dołączenie załącznika do przesyłanej wiadomości (przycisk</w:t>
      </w:r>
      <w:r w:rsidR="009D3CD1">
        <w:rPr>
          <w:rFonts w:ascii="Lato Light" w:eastAsia="Calibri" w:hAnsi="Lato Light" w:cs="Calibri"/>
        </w:rPr>
        <w:t xml:space="preserve"> </w:t>
      </w:r>
      <w:r w:rsidRPr="00957108">
        <w:rPr>
          <w:rFonts w:ascii="Lato Light" w:eastAsia="Calibri" w:hAnsi="Lato Light" w:cs="Calibri"/>
        </w:rPr>
        <w:t>„dodaj załącznik”).</w:t>
      </w:r>
      <w:r w:rsidR="009D3CD1">
        <w:rPr>
          <w:rFonts w:ascii="Lato Light" w:eastAsia="Calibri" w:hAnsi="Lato Light" w:cs="Calibri"/>
        </w:rPr>
        <w:t xml:space="preserve"> </w:t>
      </w:r>
      <w:r w:rsidRPr="00957108">
        <w:rPr>
          <w:rFonts w:ascii="Lato Light" w:eastAsia="Calibri" w:hAnsi="Lato Light" w:cs="Calibri"/>
        </w:rPr>
        <w:t xml:space="preserve">W przypadku załączników, które są zgodnie z ustawą </w:t>
      </w:r>
      <w:proofErr w:type="spellStart"/>
      <w:r w:rsidRPr="00957108">
        <w:rPr>
          <w:rFonts w:ascii="Lato Light" w:eastAsia="Calibri" w:hAnsi="Lato Light" w:cs="Calibri"/>
        </w:rPr>
        <w:t>Pzp</w:t>
      </w:r>
      <w:proofErr w:type="spellEnd"/>
      <w:r w:rsidRPr="00957108">
        <w:rPr>
          <w:rFonts w:ascii="Lato Light" w:eastAsia="Calibri" w:hAnsi="Lato Light" w:cs="Calibri"/>
        </w:rPr>
        <w:t xml:space="preserve"> lub Rozporządzeniem w sprawie</w:t>
      </w:r>
      <w:r w:rsidR="009D3CD1">
        <w:rPr>
          <w:rFonts w:ascii="Lato Light" w:eastAsia="Calibri" w:hAnsi="Lato Light" w:cs="Calibri"/>
        </w:rPr>
        <w:t xml:space="preserve"> </w:t>
      </w:r>
      <w:r w:rsidRPr="00957108">
        <w:rPr>
          <w:rFonts w:ascii="Lato Light" w:eastAsia="Calibri" w:hAnsi="Lato Light" w:cs="Calibri"/>
        </w:rPr>
        <w:t>wymagań dla dokumentów elektronicznych opatrzone kwalifikowanym podpisem</w:t>
      </w:r>
      <w:r w:rsidR="009D3CD1">
        <w:rPr>
          <w:rFonts w:ascii="Lato Light" w:eastAsia="Calibri" w:hAnsi="Lato Light" w:cs="Calibri"/>
        </w:rPr>
        <w:t xml:space="preserve"> </w:t>
      </w:r>
      <w:r w:rsidRPr="00957108">
        <w:rPr>
          <w:rFonts w:ascii="Lato Light" w:eastAsia="Calibri" w:hAnsi="Lato Light" w:cs="Calibri"/>
        </w:rPr>
        <w:t>elektronicznym mogą być opatrzone podpisem typu zewnętrznego lub wewnętrznego.</w:t>
      </w:r>
      <w:r w:rsidR="009D3CD1">
        <w:rPr>
          <w:rFonts w:ascii="Lato Light" w:eastAsia="Calibri" w:hAnsi="Lato Light" w:cs="Calibri"/>
        </w:rPr>
        <w:t xml:space="preserve"> </w:t>
      </w:r>
      <w:r w:rsidRPr="00957108">
        <w:rPr>
          <w:rFonts w:ascii="Lato Light" w:eastAsia="Calibri" w:hAnsi="Lato Light" w:cs="Calibri"/>
        </w:rPr>
        <w:t>W zależności od rodzaju podpisu i jego typu (zewnętrzny, wewnętrzny) dodaje się uprzednio</w:t>
      </w:r>
      <w:r w:rsidR="009D3CD1">
        <w:rPr>
          <w:rFonts w:ascii="Lato Light" w:eastAsia="Calibri" w:hAnsi="Lato Light" w:cs="Calibri"/>
        </w:rPr>
        <w:t xml:space="preserve"> </w:t>
      </w:r>
      <w:r w:rsidRPr="00957108">
        <w:rPr>
          <w:rFonts w:ascii="Lato Light" w:eastAsia="Calibri" w:hAnsi="Lato Light" w:cs="Calibri"/>
        </w:rPr>
        <w:t>podpisane dokumenty wraz z wygenerowanym plikiem podpisu (typ zewnętrzny) lub dokument</w:t>
      </w:r>
      <w:r w:rsidR="009D3CD1">
        <w:rPr>
          <w:rFonts w:ascii="Lato Light" w:eastAsia="Calibri" w:hAnsi="Lato Light" w:cs="Calibri"/>
        </w:rPr>
        <w:t xml:space="preserve"> </w:t>
      </w:r>
      <w:r w:rsidRPr="00957108">
        <w:rPr>
          <w:rFonts w:ascii="Lato Light" w:eastAsia="Calibri" w:hAnsi="Lato Light" w:cs="Calibri"/>
        </w:rPr>
        <w:t>z wszytym podpisem (typ wewnętrzny);</w:t>
      </w:r>
    </w:p>
    <w:p w14:paraId="5A20C49B" w14:textId="499CE8EC"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9) możliwość korzystania z „Formularzy do komunikacji” w pełnym zakresie wymaga posiadani</w:t>
      </w:r>
      <w:r w:rsidR="009D3CD1">
        <w:rPr>
          <w:rFonts w:ascii="Lato Light" w:eastAsia="Calibri" w:hAnsi="Lato Light" w:cs="Calibri"/>
        </w:rPr>
        <w:t xml:space="preserve"> </w:t>
      </w:r>
      <w:r w:rsidRPr="00957108">
        <w:rPr>
          <w:rFonts w:ascii="Lato Light" w:eastAsia="Calibri" w:hAnsi="Lato Light" w:cs="Calibri"/>
        </w:rPr>
        <w:t>konta „Wykonawcy” oraz zalogowania się na Platformie e-Zamówienia. Do korzystania</w:t>
      </w:r>
      <w:r w:rsidR="009D3CD1">
        <w:rPr>
          <w:rFonts w:ascii="Lato Light" w:eastAsia="Calibri" w:hAnsi="Lato Light" w:cs="Calibri"/>
        </w:rPr>
        <w:t xml:space="preserve"> </w:t>
      </w:r>
      <w:r w:rsidRPr="00957108">
        <w:rPr>
          <w:rFonts w:ascii="Lato Light" w:eastAsia="Calibri" w:hAnsi="Lato Light" w:cs="Calibri"/>
        </w:rPr>
        <w:t>z „Formularzy do komunikacji” służących do zadawania pytań dotyczących treści dokumentów</w:t>
      </w:r>
      <w:r w:rsidR="009D3CD1">
        <w:rPr>
          <w:rFonts w:ascii="Lato Light" w:eastAsia="Calibri" w:hAnsi="Lato Light" w:cs="Calibri"/>
        </w:rPr>
        <w:t xml:space="preserve"> </w:t>
      </w:r>
      <w:r w:rsidRPr="00957108">
        <w:rPr>
          <w:rFonts w:ascii="Lato Light" w:eastAsia="Calibri" w:hAnsi="Lato Light" w:cs="Calibri"/>
        </w:rPr>
        <w:t>zamówienia wystarczające jest posiadanie tzw. konta uproszczonego na Platformie</w:t>
      </w:r>
      <w:r w:rsidR="009D3CD1">
        <w:rPr>
          <w:rFonts w:ascii="Lato Light" w:eastAsia="Calibri" w:hAnsi="Lato Light" w:cs="Calibri"/>
        </w:rPr>
        <w:t xml:space="preserve"> </w:t>
      </w:r>
      <w:r w:rsidRPr="00957108">
        <w:rPr>
          <w:rFonts w:ascii="Lato Light" w:eastAsia="Calibri" w:hAnsi="Lato Light" w:cs="Calibri"/>
        </w:rPr>
        <w:t>e-Zamówienia;</w:t>
      </w:r>
    </w:p>
    <w:p w14:paraId="06E659B1" w14:textId="6286D6D4"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10) wszystkie wysłane i odebrane w postępowaniu przez wykonawcę wiadomości widoczne są po</w:t>
      </w:r>
      <w:r w:rsidR="009D3CD1">
        <w:rPr>
          <w:rFonts w:ascii="Lato Light" w:eastAsia="Calibri" w:hAnsi="Lato Light" w:cs="Calibri"/>
        </w:rPr>
        <w:t xml:space="preserve"> </w:t>
      </w:r>
      <w:r w:rsidRPr="00957108">
        <w:rPr>
          <w:rFonts w:ascii="Lato Light" w:eastAsia="Calibri" w:hAnsi="Lato Light" w:cs="Calibri"/>
        </w:rPr>
        <w:t>zalogowaniu w podglądzie postępowania, w zakładce „Komunikacja”;</w:t>
      </w:r>
    </w:p>
    <w:p w14:paraId="2A51F269" w14:textId="2BFDCBDF"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11) maksymalny rozmiar plików przesyłanych za pośrednictwem „Formularzy do komunikacji”</w:t>
      </w:r>
      <w:r w:rsidR="009D3CD1">
        <w:rPr>
          <w:rFonts w:ascii="Lato Light" w:eastAsia="Calibri" w:hAnsi="Lato Light" w:cs="Calibri"/>
        </w:rPr>
        <w:t xml:space="preserve"> </w:t>
      </w:r>
      <w:r w:rsidRPr="00957108">
        <w:rPr>
          <w:rFonts w:ascii="Lato Light" w:eastAsia="Calibri" w:hAnsi="Lato Light" w:cs="Calibri"/>
        </w:rPr>
        <w:t>wynosi 25 MB (wielkość ta dotyczy plików przesyłanych jako załączniki do jednego formularza);</w:t>
      </w:r>
    </w:p>
    <w:p w14:paraId="7DD6EF6B" w14:textId="139B8B52"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12) minimalne wymagania techniczne sprzętu używanego w celu korzystania z Platformy</w:t>
      </w:r>
      <w:r w:rsidR="009D3CD1">
        <w:rPr>
          <w:rFonts w:ascii="Lato Light" w:eastAsia="Calibri" w:hAnsi="Lato Light" w:cs="Calibri"/>
        </w:rPr>
        <w:t xml:space="preserve"> </w:t>
      </w:r>
      <w:r w:rsidRPr="00957108">
        <w:rPr>
          <w:rFonts w:ascii="Lato Light" w:eastAsia="Calibri" w:hAnsi="Lato Light" w:cs="Calibri"/>
        </w:rPr>
        <w:t>e-Zamówienia oraz informacje dotyczące specyfikacji połączenia określa Regulamin Platformy</w:t>
      </w:r>
      <w:r w:rsidR="009D3CD1">
        <w:rPr>
          <w:rFonts w:ascii="Lato Light" w:eastAsia="Calibri" w:hAnsi="Lato Light" w:cs="Calibri"/>
        </w:rPr>
        <w:t xml:space="preserve"> </w:t>
      </w:r>
      <w:r w:rsidRPr="00957108">
        <w:rPr>
          <w:rFonts w:ascii="Lato Light" w:eastAsia="Calibri" w:hAnsi="Lato Light" w:cs="Calibri"/>
        </w:rPr>
        <w:t>e-Zamówienia;</w:t>
      </w:r>
    </w:p>
    <w:p w14:paraId="783FDA15" w14:textId="54819240" w:rsidR="00957108" w:rsidRPr="00957108" w:rsidRDefault="00957108" w:rsidP="00957108">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13) w przypadku problemów technicznych i awarii związanych z funkcjonowaniem Platformy</w:t>
      </w:r>
      <w:r w:rsidR="009D3CD1">
        <w:rPr>
          <w:rFonts w:ascii="Lato Light" w:eastAsia="Calibri" w:hAnsi="Lato Light" w:cs="Calibri"/>
        </w:rPr>
        <w:t xml:space="preserve"> </w:t>
      </w:r>
      <w:r w:rsidRPr="00957108">
        <w:rPr>
          <w:rFonts w:ascii="Lato Light" w:eastAsia="Calibri" w:hAnsi="Lato Light" w:cs="Calibri"/>
        </w:rPr>
        <w:t>e-Zamówienia użytkownicy mogą skorzystać ze wsparcia technicznego dostępnego pod</w:t>
      </w:r>
      <w:r w:rsidR="009D3CD1">
        <w:rPr>
          <w:rFonts w:ascii="Lato Light" w:eastAsia="Calibri" w:hAnsi="Lato Light" w:cs="Calibri"/>
        </w:rPr>
        <w:t xml:space="preserve"> </w:t>
      </w:r>
      <w:r w:rsidRPr="00957108">
        <w:rPr>
          <w:rFonts w:ascii="Lato Light" w:eastAsia="Calibri" w:hAnsi="Lato Light" w:cs="Calibri"/>
        </w:rPr>
        <w:t>numerem telefonu (22) 458 77 99 lub drogą elektroniczną poprzez formularz udostępniony na</w:t>
      </w:r>
      <w:r w:rsidR="009D3CD1">
        <w:rPr>
          <w:rFonts w:ascii="Lato Light" w:eastAsia="Calibri" w:hAnsi="Lato Light" w:cs="Calibri"/>
        </w:rPr>
        <w:t xml:space="preserve"> </w:t>
      </w:r>
      <w:r w:rsidRPr="00957108">
        <w:rPr>
          <w:rFonts w:ascii="Lato Light" w:eastAsia="Calibri" w:hAnsi="Lato Light" w:cs="Calibri"/>
        </w:rPr>
        <w:t>stronie internetowej https://ezamowienia.gov.pl w zakładce „Zgłoś problem”;</w:t>
      </w:r>
    </w:p>
    <w:p w14:paraId="4993C211" w14:textId="06B1BB3B" w:rsidR="00957108" w:rsidRDefault="00957108" w:rsidP="00FE0BCB">
      <w:pPr>
        <w:keepNext/>
        <w:keepLines/>
        <w:spacing w:before="400" w:after="120" w:line="320" w:lineRule="auto"/>
        <w:jc w:val="both"/>
        <w:outlineLvl w:val="0"/>
        <w:rPr>
          <w:rFonts w:ascii="Lato Light" w:eastAsia="Calibri" w:hAnsi="Lato Light" w:cs="Calibri"/>
        </w:rPr>
      </w:pPr>
      <w:r w:rsidRPr="00957108">
        <w:rPr>
          <w:rFonts w:ascii="Lato Light" w:eastAsia="Calibri" w:hAnsi="Lato Light" w:cs="Calibri"/>
        </w:rPr>
        <w:t>14) zasady określone w niniejszym rozdziale nie dotyczą dokumentów składanych przez</w:t>
      </w:r>
      <w:r w:rsidR="009D3CD1">
        <w:rPr>
          <w:rFonts w:ascii="Lato Light" w:eastAsia="Calibri" w:hAnsi="Lato Light" w:cs="Calibri"/>
        </w:rPr>
        <w:t xml:space="preserve"> </w:t>
      </w:r>
      <w:r w:rsidRPr="00957108">
        <w:rPr>
          <w:rFonts w:ascii="Lato Light" w:eastAsia="Calibri" w:hAnsi="Lato Light" w:cs="Calibri"/>
        </w:rPr>
        <w:t>wykonawców po wyborze oferty, w celu zawar</w:t>
      </w:r>
      <w:r w:rsidR="009D3CD1">
        <w:rPr>
          <w:rFonts w:ascii="Lato Light" w:eastAsia="Calibri" w:hAnsi="Lato Light" w:cs="Calibri"/>
        </w:rPr>
        <w:t>cia umowy.</w:t>
      </w:r>
    </w:p>
    <w:p w14:paraId="2E0C1275" w14:textId="60C6E6DE" w:rsidR="00FE0BCB" w:rsidRPr="00FE0BCB" w:rsidRDefault="00FE0BCB" w:rsidP="00FE0BCB">
      <w:pPr>
        <w:keepNext/>
        <w:keepLines/>
        <w:spacing w:before="400" w:after="120" w:line="320" w:lineRule="auto"/>
        <w:jc w:val="both"/>
        <w:outlineLvl w:val="0"/>
        <w:rPr>
          <w:rFonts w:ascii="Lato Light" w:eastAsia="Calibri" w:hAnsi="Lato Light" w:cs="Calibri"/>
          <w:b/>
        </w:rPr>
      </w:pPr>
      <w:r w:rsidRPr="00FE0BCB">
        <w:rPr>
          <w:rFonts w:ascii="Lato Light" w:eastAsia="Calibri" w:hAnsi="Lato Light" w:cs="Calibri"/>
          <w:b/>
        </w:rPr>
        <w:t>VI. Zalecenia</w:t>
      </w:r>
    </w:p>
    <w:p w14:paraId="202CD950" w14:textId="77777777" w:rsidR="00FE0BCB" w:rsidRPr="00FE0BCB" w:rsidRDefault="00FE0BCB" w:rsidP="00FE0BCB">
      <w:pPr>
        <w:spacing w:line="320" w:lineRule="auto"/>
        <w:jc w:val="both"/>
        <w:rPr>
          <w:rFonts w:ascii="Lato Light" w:eastAsia="Calibri" w:hAnsi="Lato Light" w:cs="Calibri"/>
        </w:rPr>
      </w:pPr>
      <w:r w:rsidRPr="00FE0BCB">
        <w:rPr>
          <w:rFonts w:ascii="Lato Light" w:eastAsia="Calibri" w:hAnsi="Lato Light" w:cs="Calibri"/>
          <w:b/>
        </w:rPr>
        <w:t>1.Formaty plików wykorzystywanych przez wykonawców powinny być zgodne                                             z</w:t>
      </w:r>
      <w:r w:rsidRPr="00FE0BCB">
        <w:rPr>
          <w:rFonts w:ascii="Lato Light" w:eastAsia="Calibri" w:hAnsi="Lato Light" w:cs="Calibri"/>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73999E7D"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lastRenderedPageBreak/>
        <w:t>Zamawiający rekomenduje wykorzystanie formatów: .pdf .</w:t>
      </w:r>
      <w:proofErr w:type="spellStart"/>
      <w:r w:rsidRPr="00FE0BCB">
        <w:rPr>
          <w:rFonts w:ascii="Lato Light" w:eastAsia="Calibri" w:hAnsi="Lato Light" w:cs="Calibri"/>
        </w:rPr>
        <w:t>doc</w:t>
      </w:r>
      <w:proofErr w:type="spellEnd"/>
      <w:r w:rsidRPr="00FE0BCB">
        <w:rPr>
          <w:rFonts w:ascii="Lato Light" w:eastAsia="Calibri" w:hAnsi="Lato Light" w:cs="Calibri"/>
        </w:rPr>
        <w:t xml:space="preserve"> .xls .jpg (.</w:t>
      </w:r>
      <w:proofErr w:type="spellStart"/>
      <w:r w:rsidRPr="00FE0BCB">
        <w:rPr>
          <w:rFonts w:ascii="Lato Light" w:eastAsia="Calibri" w:hAnsi="Lato Light" w:cs="Calibri"/>
        </w:rPr>
        <w:t>jpeg</w:t>
      </w:r>
      <w:proofErr w:type="spellEnd"/>
      <w:r w:rsidRPr="00FE0BCB">
        <w:rPr>
          <w:rFonts w:ascii="Lato Light" w:eastAsia="Calibri" w:hAnsi="Lato Light" w:cs="Calibri"/>
        </w:rPr>
        <w:t xml:space="preserve">) </w:t>
      </w:r>
      <w:r w:rsidRPr="00FE0BCB">
        <w:rPr>
          <w:rFonts w:ascii="Lato Light" w:eastAsia="Calibri" w:hAnsi="Lato Light" w:cs="Calibri"/>
          <w:b/>
        </w:rPr>
        <w:t>ze szczególnym wskazaniem na .pdf</w:t>
      </w:r>
    </w:p>
    <w:p w14:paraId="676205BD"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W celu ewentualnej kompresji danych Zamawiający rekomenduje wykorzystanie jednego z formatów:</w:t>
      </w:r>
    </w:p>
    <w:p w14:paraId="368305E4" w14:textId="77777777" w:rsidR="00FE0BCB" w:rsidRPr="00FE0BCB" w:rsidRDefault="00FE0BCB" w:rsidP="00FE0BCB">
      <w:pPr>
        <w:numPr>
          <w:ilvl w:val="1"/>
          <w:numId w:val="1"/>
        </w:numPr>
        <w:spacing w:line="320" w:lineRule="auto"/>
        <w:jc w:val="both"/>
        <w:rPr>
          <w:rFonts w:ascii="Lato Light" w:eastAsia="Calibri" w:hAnsi="Lato Light" w:cs="Calibri"/>
        </w:rPr>
      </w:pPr>
      <w:r w:rsidRPr="00FE0BCB">
        <w:rPr>
          <w:rFonts w:ascii="Lato Light" w:eastAsia="Calibri" w:hAnsi="Lato Light" w:cs="Calibri"/>
        </w:rPr>
        <w:t xml:space="preserve">.zip </w:t>
      </w:r>
    </w:p>
    <w:p w14:paraId="5B85DAB0" w14:textId="77777777" w:rsidR="00FE0BCB" w:rsidRPr="00FE0BCB" w:rsidRDefault="00FE0BCB" w:rsidP="00FE0BCB">
      <w:pPr>
        <w:numPr>
          <w:ilvl w:val="1"/>
          <w:numId w:val="1"/>
        </w:numPr>
        <w:spacing w:line="320" w:lineRule="auto"/>
        <w:jc w:val="both"/>
        <w:rPr>
          <w:rFonts w:ascii="Lato Light" w:eastAsia="Calibri" w:hAnsi="Lato Light" w:cs="Calibri"/>
        </w:rPr>
      </w:pPr>
      <w:r w:rsidRPr="00FE0BCB">
        <w:rPr>
          <w:rFonts w:ascii="Lato Light" w:eastAsia="Calibri" w:hAnsi="Lato Light" w:cs="Calibri"/>
        </w:rPr>
        <w:t>.7Z</w:t>
      </w:r>
    </w:p>
    <w:p w14:paraId="39236A21"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 xml:space="preserve">Wśród formatów powszechnych a </w:t>
      </w:r>
      <w:r w:rsidRPr="00FE0BCB">
        <w:rPr>
          <w:rFonts w:ascii="Lato Light" w:eastAsia="Calibri" w:hAnsi="Lato Light" w:cs="Calibri"/>
          <w:b/>
        </w:rPr>
        <w:t>NIE występujących</w:t>
      </w:r>
      <w:r w:rsidRPr="00FE0BCB">
        <w:rPr>
          <w:rFonts w:ascii="Lato Light" w:eastAsia="Calibri" w:hAnsi="Lato Light" w:cs="Calibri"/>
        </w:rPr>
        <w:t xml:space="preserve"> w rozporządzeniu występują: .</w:t>
      </w:r>
      <w:proofErr w:type="spellStart"/>
      <w:r w:rsidRPr="00FE0BCB">
        <w:rPr>
          <w:rFonts w:ascii="Lato Light" w:eastAsia="Calibri" w:hAnsi="Lato Light" w:cs="Calibri"/>
        </w:rPr>
        <w:t>rar</w:t>
      </w:r>
      <w:proofErr w:type="spellEnd"/>
      <w:r w:rsidRPr="00FE0BCB">
        <w:rPr>
          <w:rFonts w:ascii="Lato Light" w:eastAsia="Calibri" w:hAnsi="Lato Light" w:cs="Calibri"/>
        </w:rPr>
        <w:t xml:space="preserve"> .gif .</w:t>
      </w:r>
      <w:proofErr w:type="spellStart"/>
      <w:r w:rsidRPr="00FE0BCB">
        <w:rPr>
          <w:rFonts w:ascii="Lato Light" w:eastAsia="Calibri" w:hAnsi="Lato Light" w:cs="Calibri"/>
        </w:rPr>
        <w:t>bmp</w:t>
      </w:r>
      <w:proofErr w:type="spellEnd"/>
      <w:r w:rsidRPr="00FE0BCB">
        <w:rPr>
          <w:rFonts w:ascii="Lato Light" w:eastAsia="Calibri" w:hAnsi="Lato Light" w:cs="Calibri"/>
        </w:rPr>
        <w:t xml:space="preserve"> .</w:t>
      </w:r>
      <w:proofErr w:type="spellStart"/>
      <w:r w:rsidRPr="00FE0BCB">
        <w:rPr>
          <w:rFonts w:ascii="Lato Light" w:eastAsia="Calibri" w:hAnsi="Lato Light" w:cs="Calibri"/>
        </w:rPr>
        <w:t>numbers</w:t>
      </w:r>
      <w:proofErr w:type="spellEnd"/>
      <w:r w:rsidRPr="00FE0BCB">
        <w:rPr>
          <w:rFonts w:ascii="Lato Light" w:eastAsia="Calibri" w:hAnsi="Lato Light" w:cs="Calibri"/>
        </w:rPr>
        <w:t xml:space="preserve"> .</w:t>
      </w:r>
      <w:proofErr w:type="spellStart"/>
      <w:r w:rsidRPr="00FE0BCB">
        <w:rPr>
          <w:rFonts w:ascii="Lato Light" w:eastAsia="Calibri" w:hAnsi="Lato Light" w:cs="Calibri"/>
        </w:rPr>
        <w:t>pages</w:t>
      </w:r>
      <w:proofErr w:type="spellEnd"/>
      <w:r w:rsidRPr="00FE0BCB">
        <w:rPr>
          <w:rFonts w:ascii="Lato Light" w:eastAsia="Calibri" w:hAnsi="Lato Light" w:cs="Calibri"/>
        </w:rPr>
        <w:t xml:space="preserve">. </w:t>
      </w:r>
      <w:r w:rsidRPr="00FE0BCB">
        <w:rPr>
          <w:rFonts w:ascii="Lato Light" w:eastAsia="Calibri" w:hAnsi="Lato Light" w:cs="Calibri"/>
          <w:b/>
        </w:rPr>
        <w:t>Dokumenty złożone w takich plikach zostaną uznane za złożone nieskutecznie.</w:t>
      </w:r>
    </w:p>
    <w:p w14:paraId="1EAB45D0"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 xml:space="preserve">Zamawiający zwraca uwagę na ograniczenia wielkości plików podpisywanych profilem zaufanym, który wynosi max 10MB, oraz na ograniczenie wielkości plików podpisywanych w aplikacji </w:t>
      </w:r>
      <w:proofErr w:type="spellStart"/>
      <w:r w:rsidRPr="00FE0BCB">
        <w:rPr>
          <w:rFonts w:ascii="Lato Light" w:eastAsia="Calibri" w:hAnsi="Lato Light" w:cs="Calibri"/>
        </w:rPr>
        <w:t>eDoApp</w:t>
      </w:r>
      <w:proofErr w:type="spellEnd"/>
      <w:r w:rsidRPr="00FE0BCB">
        <w:rPr>
          <w:rFonts w:ascii="Lato Light" w:eastAsia="Calibri" w:hAnsi="Lato Light" w:cs="Calibri"/>
        </w:rPr>
        <w:t xml:space="preserve"> służącej do składania podpisu osobistego, który wynosi max 5MB.</w:t>
      </w:r>
    </w:p>
    <w:p w14:paraId="2BA1FD87"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 xml:space="preserve">Ze względu na niskie ryzyko naruszenia integralności pliku oraz łatwiejszą weryfikację podpisu, zamawiający zaleca, w miarę możliwości, przekonwertowanie plików składających się na ofertę na format .pdf  i opatrzenie ich podpisem </w:t>
      </w:r>
      <w:proofErr w:type="spellStart"/>
      <w:r w:rsidRPr="00FE0BCB">
        <w:rPr>
          <w:rFonts w:ascii="Lato Light" w:eastAsia="Calibri" w:hAnsi="Lato Light" w:cs="Calibri"/>
        </w:rPr>
        <w:t>PAdES</w:t>
      </w:r>
      <w:proofErr w:type="spellEnd"/>
      <w:r w:rsidRPr="00FE0BCB">
        <w:rPr>
          <w:rFonts w:ascii="Lato Light" w:eastAsia="Calibri" w:hAnsi="Lato Light" w:cs="Calibri"/>
        </w:rPr>
        <w:t xml:space="preserve">. </w:t>
      </w:r>
    </w:p>
    <w:p w14:paraId="0087EA08"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 xml:space="preserve">Pliki w innych formatach niż PDF zaleca się opatrzyć zewnętrznym podpisem </w:t>
      </w:r>
      <w:proofErr w:type="spellStart"/>
      <w:r w:rsidRPr="00FE0BCB">
        <w:rPr>
          <w:rFonts w:ascii="Lato Light" w:eastAsia="Calibri" w:hAnsi="Lato Light" w:cs="Calibri"/>
        </w:rPr>
        <w:t>XAdES</w:t>
      </w:r>
      <w:proofErr w:type="spellEnd"/>
      <w:r w:rsidRPr="00FE0BCB">
        <w:rPr>
          <w:rFonts w:ascii="Lato Light" w:eastAsia="Calibri" w:hAnsi="Lato Light" w:cs="Calibri"/>
        </w:rPr>
        <w:t>. Wykonawca powinien pamiętać, aby plik z podpisem przekazywać łącznie z dokumentem podpisywanym.</w:t>
      </w:r>
    </w:p>
    <w:p w14:paraId="7929DB0B"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55C5204B"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Zamawiający zaleca, aby Wykonawca z odpowiednim wyprzedzeniem przetestował możliwość prawidłowego wykorzystania wybranej metody podpisania plików oferty.</w:t>
      </w:r>
    </w:p>
    <w:p w14:paraId="0674C6D3"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Zaleca się, aby komunikacja z wykonawcami odbywała się  na Platformie za pośrednictwem formularza “Wyślij wiadomość do zamawiającego”.</w:t>
      </w:r>
    </w:p>
    <w:p w14:paraId="48FC3D81"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Ofertę należy przygotować z należytą starannością dla podmiotu ubiegającego się</w:t>
      </w:r>
      <w:ins w:id="4" w:author="MagdaC" w:date="2021-05-28T09:10:00Z">
        <w:r w:rsidRPr="00FE0BCB">
          <w:rPr>
            <w:rFonts w:ascii="Lato Light" w:eastAsia="Calibri" w:hAnsi="Lato Light" w:cs="Calibri"/>
          </w:rPr>
          <w:t xml:space="preserve">                       </w:t>
        </w:r>
      </w:ins>
      <w:r w:rsidRPr="00FE0BCB">
        <w:rPr>
          <w:rFonts w:ascii="Lato Light" w:eastAsia="Calibri" w:hAnsi="Lato Light" w:cs="Calibri"/>
        </w:rPr>
        <w:t xml:space="preserve"> o udzielenie zamówienia publicznego i zachowaniem odpowiedniego odstępu czasu do zakończenia przyjmowania ofert. Sugerujemy złożenie oferty na 24 godziny przed terminem składania ofert.</w:t>
      </w:r>
    </w:p>
    <w:p w14:paraId="0FD06831"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 xml:space="preserve">Podczas podpisywania plików zaleca się stosowanie algorytmu skrótu SHA2 zamiast SHA1.  </w:t>
      </w:r>
    </w:p>
    <w:p w14:paraId="4939C99C"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 xml:space="preserve">Jeśli wykonawca pakuje dokumenty np. w plik ZIP zalecamy wcześniejsze podpisanie każdego ze skompresowanych plików. </w:t>
      </w:r>
    </w:p>
    <w:p w14:paraId="48F84D26" w14:textId="77777777" w:rsidR="00FE0BCB" w:rsidRP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Zamawiający rekomenduje wykorzystanie podpisu z kwalifikowanym znacznikiem czasu.</w:t>
      </w:r>
    </w:p>
    <w:p w14:paraId="78B47EB9" w14:textId="77777777" w:rsidR="00FE0BCB" w:rsidRDefault="00FE0BCB" w:rsidP="00FE0BCB">
      <w:pPr>
        <w:numPr>
          <w:ilvl w:val="0"/>
          <w:numId w:val="1"/>
        </w:numPr>
        <w:spacing w:line="320" w:lineRule="auto"/>
        <w:jc w:val="both"/>
        <w:rPr>
          <w:rFonts w:ascii="Lato Light" w:eastAsia="Calibri" w:hAnsi="Lato Light" w:cs="Calibri"/>
        </w:rPr>
      </w:pPr>
      <w:r w:rsidRPr="00FE0BCB">
        <w:rPr>
          <w:rFonts w:ascii="Lato Light" w:eastAsia="Calibri" w:hAnsi="Lato Light" w:cs="Calibri"/>
        </w:rPr>
        <w:t xml:space="preserve">Zamawiający zaleca aby </w:t>
      </w:r>
      <w:r w:rsidRPr="00FE0BCB">
        <w:rPr>
          <w:rFonts w:ascii="Lato Light" w:eastAsia="Calibri" w:hAnsi="Lato Light" w:cs="Calibri"/>
          <w:u w:val="single"/>
        </w:rPr>
        <w:t>nie</w:t>
      </w:r>
      <w:r w:rsidRPr="00FE0BCB">
        <w:rPr>
          <w:rFonts w:ascii="Lato Light" w:eastAsia="Calibri" w:hAnsi="Lato Light" w:cs="Calibri"/>
        </w:rPr>
        <w:t xml:space="preserve"> wprowadzać jakichkolwiek zmian w plikach po podpisaniu ich podpisem kwalifikowanym. Może to skutkować naruszeniem integralności plików co równoważne będzie z koniecznością odrzucenia oferty w postępowaniu.</w:t>
      </w:r>
    </w:p>
    <w:p w14:paraId="22504EDC" w14:textId="77777777" w:rsidR="009D3CD1" w:rsidRPr="00FE0BCB" w:rsidRDefault="009D3CD1" w:rsidP="009D3CD1">
      <w:pPr>
        <w:spacing w:line="320" w:lineRule="auto"/>
        <w:jc w:val="both"/>
        <w:rPr>
          <w:rFonts w:ascii="Lato Light" w:eastAsia="Calibri" w:hAnsi="Lato Light" w:cs="Calibri"/>
        </w:rPr>
      </w:pPr>
    </w:p>
    <w:p w14:paraId="3F6E69D5" w14:textId="77777777" w:rsidR="00FE0BCB" w:rsidRPr="00FE0BCB" w:rsidRDefault="00FE0BCB" w:rsidP="00FE0BCB">
      <w:pPr>
        <w:spacing w:before="240" w:line="360" w:lineRule="auto"/>
        <w:ind w:left="426" w:hanging="426"/>
        <w:jc w:val="both"/>
        <w:rPr>
          <w:rFonts w:ascii="Lato Light" w:eastAsiaTheme="minorEastAsia" w:hAnsi="Lato Light" w:cs="Times New Roman"/>
          <w:b/>
          <w:lang w:val="pl-PL"/>
        </w:rPr>
      </w:pPr>
      <w:r w:rsidRPr="00FE0BCB">
        <w:rPr>
          <w:rFonts w:ascii="Lato Light" w:eastAsiaTheme="minorEastAsia" w:hAnsi="Lato Light" w:cs="Times New Roman"/>
          <w:b/>
          <w:lang w:val="pl-PL"/>
        </w:rPr>
        <w:lastRenderedPageBreak/>
        <w:t>VII. Ochrona danych osobowych.</w:t>
      </w:r>
    </w:p>
    <w:p w14:paraId="7E72CCDA"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14:paraId="7CD0DCDF" w14:textId="0E91A55B" w:rsidR="00375222" w:rsidRPr="00375222" w:rsidRDefault="00375222" w:rsidP="009D3CD1">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1)</w:t>
      </w:r>
      <w:r w:rsidRPr="00375222">
        <w:rPr>
          <w:rFonts w:ascii="Lato Light" w:eastAsiaTheme="minorEastAsia" w:hAnsi="Lato Light" w:cs="Times New Roman"/>
          <w:lang w:val="pl-PL"/>
        </w:rPr>
        <w:tab/>
        <w:t xml:space="preserve">administratorem Pani/Pana danych osobowych jest: </w:t>
      </w:r>
      <w:r w:rsidR="009D3CD1">
        <w:rPr>
          <w:rFonts w:ascii="Lato Light" w:eastAsiaTheme="minorEastAsia" w:hAnsi="Lato Light" w:cs="Times New Roman"/>
          <w:lang w:val="pl-PL"/>
        </w:rPr>
        <w:t xml:space="preserve">Stowarzyszenie Młode Dęby </w:t>
      </w:r>
      <w:r w:rsidRPr="00375222">
        <w:rPr>
          <w:rFonts w:ascii="Lato Light" w:eastAsiaTheme="minorEastAsia" w:hAnsi="Lato Light" w:cs="Times New Roman"/>
          <w:lang w:val="pl-PL"/>
        </w:rPr>
        <w:t xml:space="preserve"> </w:t>
      </w:r>
    </w:p>
    <w:p w14:paraId="73B65F87" w14:textId="6F6B5B63" w:rsidR="00375222" w:rsidRPr="00375222" w:rsidRDefault="009D3CD1" w:rsidP="00375222">
      <w:pPr>
        <w:spacing w:line="360" w:lineRule="auto"/>
        <w:ind w:left="852" w:hanging="426"/>
        <w:jc w:val="both"/>
        <w:rPr>
          <w:rFonts w:ascii="Lato Light" w:eastAsiaTheme="minorEastAsia" w:hAnsi="Lato Light" w:cs="Times New Roman"/>
          <w:lang w:val="pl-PL"/>
        </w:rPr>
      </w:pPr>
      <w:r>
        <w:rPr>
          <w:rFonts w:ascii="Lato Light" w:eastAsiaTheme="minorEastAsia" w:hAnsi="Lato Light" w:cs="Times New Roman"/>
          <w:lang w:val="pl-PL"/>
        </w:rPr>
        <w:t>2</w:t>
      </w:r>
      <w:r w:rsidR="00375222" w:rsidRPr="00375222">
        <w:rPr>
          <w:rFonts w:ascii="Lato Light" w:eastAsiaTheme="minorEastAsia" w:hAnsi="Lato Light" w:cs="Times New Roman"/>
          <w:lang w:val="pl-PL"/>
        </w:rPr>
        <w:t>)</w:t>
      </w:r>
      <w:r w:rsidR="00375222" w:rsidRPr="00375222">
        <w:rPr>
          <w:rFonts w:ascii="Lato Light" w:eastAsiaTheme="minorEastAsia" w:hAnsi="Lato Light" w:cs="Times New Roman"/>
          <w:lang w:val="pl-PL"/>
        </w:rPr>
        <w:tab/>
        <w:t xml:space="preserve">Pani/Pana dane osobowe przetwarzane będą na podstawie art. 6 ust. 1 lit. c RODO w celu związanym z przedmiotowym postępowaniem o udzielenie zamówienia publicznego, prowadzonym w trybie przetargu nieograniczonego. </w:t>
      </w:r>
    </w:p>
    <w:p w14:paraId="367BBC73" w14:textId="355F978C" w:rsidR="00375222" w:rsidRPr="00375222" w:rsidRDefault="009D3CD1" w:rsidP="00375222">
      <w:pPr>
        <w:spacing w:line="360" w:lineRule="auto"/>
        <w:ind w:left="852" w:hanging="426"/>
        <w:jc w:val="both"/>
        <w:rPr>
          <w:rFonts w:ascii="Lato Light" w:eastAsiaTheme="minorEastAsia" w:hAnsi="Lato Light" w:cs="Times New Roman"/>
          <w:lang w:val="pl-PL"/>
        </w:rPr>
      </w:pPr>
      <w:r>
        <w:rPr>
          <w:rFonts w:ascii="Lato Light" w:eastAsiaTheme="minorEastAsia" w:hAnsi="Lato Light" w:cs="Times New Roman"/>
          <w:lang w:val="pl-PL"/>
        </w:rPr>
        <w:t>3</w:t>
      </w:r>
      <w:r w:rsidR="00375222" w:rsidRPr="00375222">
        <w:rPr>
          <w:rFonts w:ascii="Lato Light" w:eastAsiaTheme="minorEastAsia" w:hAnsi="Lato Light" w:cs="Times New Roman"/>
          <w:lang w:val="pl-PL"/>
        </w:rPr>
        <w:t>)</w:t>
      </w:r>
      <w:r w:rsidR="00375222" w:rsidRPr="00375222">
        <w:rPr>
          <w:rFonts w:ascii="Lato Light" w:eastAsiaTheme="minorEastAsia" w:hAnsi="Lato Light" w:cs="Times New Roman"/>
          <w:lang w:val="pl-PL"/>
        </w:rPr>
        <w:tab/>
        <w:t xml:space="preserve">odbiorcami Pani/Pana danych osobowych będą osoby lub podmioty, którym udostępniona zostanie dokumentacja postępowania w oparciu o art. 74 </w:t>
      </w:r>
      <w:proofErr w:type="spellStart"/>
      <w:r w:rsidR="00375222" w:rsidRPr="00375222">
        <w:rPr>
          <w:rFonts w:ascii="Lato Light" w:eastAsiaTheme="minorEastAsia" w:hAnsi="Lato Light" w:cs="Times New Roman"/>
          <w:lang w:val="pl-PL"/>
        </w:rPr>
        <w:t>p.z.p</w:t>
      </w:r>
      <w:proofErr w:type="spellEnd"/>
      <w:r w:rsidR="00375222" w:rsidRPr="00375222">
        <w:rPr>
          <w:rFonts w:ascii="Lato Light" w:eastAsiaTheme="minorEastAsia" w:hAnsi="Lato Light" w:cs="Times New Roman"/>
          <w:lang w:val="pl-PL"/>
        </w:rPr>
        <w:t xml:space="preserve">. </w:t>
      </w:r>
    </w:p>
    <w:p w14:paraId="27894401" w14:textId="77777777" w:rsidR="009D3CD1" w:rsidRDefault="009D3CD1" w:rsidP="00375222">
      <w:pPr>
        <w:spacing w:line="360" w:lineRule="auto"/>
        <w:ind w:left="852" w:hanging="426"/>
        <w:jc w:val="both"/>
        <w:rPr>
          <w:rFonts w:ascii="Lato Light" w:eastAsiaTheme="minorEastAsia" w:hAnsi="Lato Light" w:cs="Times New Roman"/>
          <w:lang w:val="pl-PL"/>
        </w:rPr>
      </w:pPr>
      <w:r>
        <w:rPr>
          <w:rFonts w:ascii="Lato Light" w:eastAsiaTheme="minorEastAsia" w:hAnsi="Lato Light" w:cs="Times New Roman"/>
          <w:lang w:val="pl-PL"/>
        </w:rPr>
        <w:t>4</w:t>
      </w:r>
      <w:r w:rsidR="00375222" w:rsidRPr="00375222">
        <w:rPr>
          <w:rFonts w:ascii="Lato Light" w:eastAsiaTheme="minorEastAsia" w:hAnsi="Lato Light" w:cs="Times New Roman"/>
          <w:lang w:val="pl-PL"/>
        </w:rPr>
        <w:t>)</w:t>
      </w:r>
      <w:r w:rsidR="00375222" w:rsidRPr="00375222">
        <w:rPr>
          <w:rFonts w:ascii="Lato Light" w:eastAsiaTheme="minorEastAsia" w:hAnsi="Lato Light" w:cs="Times New Roman"/>
          <w:lang w:val="pl-PL"/>
        </w:rPr>
        <w:tab/>
        <w:t xml:space="preserve">Pani/Pana dane osobowe będą przechowywane, zgodnie z art. 78 ust. 1 </w:t>
      </w:r>
      <w:proofErr w:type="spellStart"/>
      <w:r w:rsidR="00375222" w:rsidRPr="00375222">
        <w:rPr>
          <w:rFonts w:ascii="Lato Light" w:eastAsiaTheme="minorEastAsia" w:hAnsi="Lato Light" w:cs="Times New Roman"/>
          <w:lang w:val="pl-PL"/>
        </w:rPr>
        <w:t>p.z.p</w:t>
      </w:r>
      <w:proofErr w:type="spellEnd"/>
      <w:r w:rsidR="00375222" w:rsidRPr="00375222">
        <w:rPr>
          <w:rFonts w:ascii="Lato Light" w:eastAsiaTheme="minorEastAsia" w:hAnsi="Lato Light" w:cs="Times New Roman"/>
          <w:lang w:val="pl-PL"/>
        </w:rPr>
        <w:t xml:space="preserve">. przez okres 4 lat od dnia zakończenia postępowania o udzielenie zamówienia, a jeżeli czas trwania umowy przekracza 4 lata, okres przechowywania obejmuje cały czas trwania umowy; </w:t>
      </w:r>
    </w:p>
    <w:p w14:paraId="43F94BBD" w14:textId="7A356728" w:rsidR="00375222" w:rsidRDefault="009D3CD1" w:rsidP="00375222">
      <w:pPr>
        <w:spacing w:line="360" w:lineRule="auto"/>
        <w:ind w:left="852" w:hanging="426"/>
        <w:jc w:val="both"/>
        <w:rPr>
          <w:rFonts w:ascii="Lato Light" w:eastAsiaTheme="minorEastAsia" w:hAnsi="Lato Light" w:cs="Times New Roman"/>
          <w:lang w:val="pl-PL"/>
        </w:rPr>
      </w:pPr>
      <w:r>
        <w:rPr>
          <w:rFonts w:ascii="Lato Light" w:eastAsiaTheme="minorEastAsia" w:hAnsi="Lato Light" w:cs="Times New Roman"/>
          <w:lang w:val="pl-PL"/>
        </w:rPr>
        <w:t>5</w:t>
      </w:r>
      <w:r w:rsidR="00375222" w:rsidRPr="00375222">
        <w:rPr>
          <w:rFonts w:ascii="Lato Light" w:eastAsiaTheme="minorEastAsia" w:hAnsi="Lato Light" w:cs="Times New Roman"/>
          <w:lang w:val="pl-PL"/>
        </w:rPr>
        <w:t xml:space="preserve">) obowiązek podania przez Panią/Pana danych osobowych bezpośrednio Pani/Pana dotyczących jest wymogiem ustawowym określonym w przepisach </w:t>
      </w:r>
      <w:proofErr w:type="spellStart"/>
      <w:r w:rsidR="00375222" w:rsidRPr="00375222">
        <w:rPr>
          <w:rFonts w:ascii="Lato Light" w:eastAsiaTheme="minorEastAsia" w:hAnsi="Lato Light" w:cs="Times New Roman"/>
          <w:lang w:val="pl-PL"/>
        </w:rPr>
        <w:t>p.z.p</w:t>
      </w:r>
      <w:proofErr w:type="spellEnd"/>
      <w:r w:rsidR="00375222" w:rsidRPr="00375222">
        <w:rPr>
          <w:rFonts w:ascii="Lato Light" w:eastAsiaTheme="minorEastAsia" w:hAnsi="Lato Light" w:cs="Times New Roman"/>
          <w:lang w:val="pl-PL"/>
        </w:rPr>
        <w:t xml:space="preserve">., związanym z udziałem w postępowaniu o udzielenie zamówienia publicznego. </w:t>
      </w:r>
    </w:p>
    <w:p w14:paraId="25A038DD"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p>
    <w:p w14:paraId="4DDB61D5" w14:textId="79AB666C" w:rsidR="00375222" w:rsidRPr="00375222" w:rsidRDefault="009D3CD1" w:rsidP="00375222">
      <w:pPr>
        <w:spacing w:line="360" w:lineRule="auto"/>
        <w:ind w:left="852" w:hanging="426"/>
        <w:jc w:val="both"/>
        <w:rPr>
          <w:rFonts w:ascii="Lato Light" w:eastAsiaTheme="minorEastAsia" w:hAnsi="Lato Light" w:cs="Times New Roman"/>
          <w:lang w:val="pl-PL"/>
        </w:rPr>
      </w:pPr>
      <w:r>
        <w:rPr>
          <w:rFonts w:ascii="Lato Light" w:eastAsiaTheme="minorEastAsia" w:hAnsi="Lato Light" w:cs="Times New Roman"/>
          <w:lang w:val="pl-PL"/>
        </w:rPr>
        <w:t>6</w:t>
      </w:r>
      <w:r w:rsidR="00375222" w:rsidRPr="00375222">
        <w:rPr>
          <w:rFonts w:ascii="Lato Light" w:eastAsiaTheme="minorEastAsia" w:hAnsi="Lato Light" w:cs="Times New Roman"/>
          <w:lang w:val="pl-PL"/>
        </w:rPr>
        <w:t xml:space="preserve">) w odniesieniu do Pani/Pana danych osobowych decyzje nie będą podejmowane </w:t>
      </w:r>
    </w:p>
    <w:p w14:paraId="74450FDA" w14:textId="77777777" w:rsidR="00375222" w:rsidRDefault="00375222" w:rsidP="00375222">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 xml:space="preserve">w sposób zautomatyzowany, stosownie do art. 22 RODO. </w:t>
      </w:r>
    </w:p>
    <w:p w14:paraId="65BC3B35"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p>
    <w:p w14:paraId="187E187B" w14:textId="73BB58A4" w:rsidR="00375222" w:rsidRPr="00375222" w:rsidRDefault="009D3CD1" w:rsidP="00375222">
      <w:pPr>
        <w:spacing w:line="360" w:lineRule="auto"/>
        <w:ind w:left="852" w:hanging="426"/>
        <w:jc w:val="both"/>
        <w:rPr>
          <w:rFonts w:ascii="Lato Light" w:eastAsiaTheme="minorEastAsia" w:hAnsi="Lato Light" w:cs="Times New Roman"/>
          <w:lang w:val="pl-PL"/>
        </w:rPr>
      </w:pPr>
      <w:r>
        <w:rPr>
          <w:rFonts w:ascii="Lato Light" w:eastAsiaTheme="minorEastAsia" w:hAnsi="Lato Light" w:cs="Times New Roman"/>
          <w:lang w:val="pl-PL"/>
        </w:rPr>
        <w:t>7</w:t>
      </w:r>
      <w:r w:rsidR="00375222" w:rsidRPr="00375222">
        <w:rPr>
          <w:rFonts w:ascii="Lato Light" w:eastAsiaTheme="minorEastAsia" w:hAnsi="Lato Light" w:cs="Times New Roman"/>
          <w:lang w:val="pl-PL"/>
        </w:rPr>
        <w:t xml:space="preserve">) posiada Pani/Pan: </w:t>
      </w:r>
    </w:p>
    <w:p w14:paraId="387DEAF2"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a)</w:t>
      </w:r>
      <w:r w:rsidRPr="00375222">
        <w:rPr>
          <w:rFonts w:ascii="Lato Light" w:eastAsiaTheme="minorEastAsia" w:hAnsi="Lato Light" w:cs="Times New Roman"/>
          <w:lang w:val="pl-PL"/>
        </w:rPr>
        <w:tab/>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51AB0B99"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b)</w:t>
      </w:r>
      <w:r w:rsidRPr="00375222">
        <w:rPr>
          <w:rFonts w:ascii="Lato Light" w:eastAsiaTheme="minorEastAsia" w:hAnsi="Lato Light" w:cs="Times New Roman"/>
          <w:lang w:val="pl-PL"/>
        </w:rPr>
        <w:tab/>
        <w:t xml:space="preserve">na podstawie art. 16 RODO prawo do sprostowania Pani/Pana danych osobowych (skorzystanie z prawa do sprostowania nie może skutkować zmianą wyniku postępowania o udzielenie zamówienia publicznego ani zmianą postanowień umowy w </w:t>
      </w:r>
      <w:r w:rsidRPr="00375222">
        <w:rPr>
          <w:rFonts w:ascii="Lato Light" w:eastAsiaTheme="minorEastAsia" w:hAnsi="Lato Light" w:cs="Times New Roman"/>
          <w:lang w:val="pl-PL"/>
        </w:rPr>
        <w:lastRenderedPageBreak/>
        <w:t xml:space="preserve">zakresie </w:t>
      </w:r>
      <w:proofErr w:type="spellStart"/>
      <w:r w:rsidRPr="00375222">
        <w:rPr>
          <w:rFonts w:ascii="Lato Light" w:eastAsiaTheme="minorEastAsia" w:hAnsi="Lato Light" w:cs="Times New Roman"/>
          <w:lang w:val="pl-PL"/>
        </w:rPr>
        <w:t>niezgodnymz</w:t>
      </w:r>
      <w:proofErr w:type="spellEnd"/>
      <w:r w:rsidRPr="00375222">
        <w:rPr>
          <w:rFonts w:ascii="Lato Light" w:eastAsiaTheme="minorEastAsia" w:hAnsi="Lato Light" w:cs="Times New Roman"/>
          <w:lang w:val="pl-PL"/>
        </w:rPr>
        <w:t xml:space="preserve"> ustawą PZP oraz nie może naruszać integralności protokołu oraz jego załączników); </w:t>
      </w:r>
    </w:p>
    <w:p w14:paraId="29E8C393"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c)</w:t>
      </w:r>
      <w:r w:rsidRPr="00375222">
        <w:rPr>
          <w:rFonts w:ascii="Lato Light" w:eastAsiaTheme="minorEastAsia" w:hAnsi="Lato Light" w:cs="Times New Roman"/>
          <w:lang w:val="pl-PL"/>
        </w:rPr>
        <w:tab/>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1A3B3D2"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d)</w:t>
      </w:r>
      <w:r w:rsidRPr="00375222">
        <w:rPr>
          <w:rFonts w:ascii="Lato Light" w:eastAsiaTheme="minorEastAsia" w:hAnsi="Lato Light" w:cs="Times New Roman"/>
          <w:lang w:val="pl-PL"/>
        </w:rPr>
        <w:tab/>
        <w:t xml:space="preserve">prawo do wniesienia skargi do Prezesa Urzędu Ochrony Danych Osobowych, gdy uzna </w:t>
      </w:r>
    </w:p>
    <w:p w14:paraId="60365BD3"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 xml:space="preserve">Pani/Pan, że przetwarzanie danych osobowych Pani/Pana dotyczących narusza przepisy RODO; </w:t>
      </w:r>
    </w:p>
    <w:p w14:paraId="206D9402" w14:textId="6079F793" w:rsidR="00375222" w:rsidRPr="00375222" w:rsidRDefault="009D3CD1" w:rsidP="00375222">
      <w:pPr>
        <w:spacing w:line="360" w:lineRule="auto"/>
        <w:ind w:left="852" w:hanging="426"/>
        <w:jc w:val="both"/>
        <w:rPr>
          <w:rFonts w:ascii="Lato Light" w:eastAsiaTheme="minorEastAsia" w:hAnsi="Lato Light" w:cs="Times New Roman"/>
          <w:lang w:val="pl-PL"/>
        </w:rPr>
      </w:pPr>
      <w:r>
        <w:rPr>
          <w:rFonts w:ascii="Lato Light" w:eastAsiaTheme="minorEastAsia" w:hAnsi="Lato Light" w:cs="Times New Roman"/>
          <w:lang w:val="pl-PL"/>
        </w:rPr>
        <w:t>8</w:t>
      </w:r>
      <w:r w:rsidR="00375222" w:rsidRPr="00375222">
        <w:rPr>
          <w:rFonts w:ascii="Lato Light" w:eastAsiaTheme="minorEastAsia" w:hAnsi="Lato Light" w:cs="Times New Roman"/>
          <w:lang w:val="pl-PL"/>
        </w:rPr>
        <w:t xml:space="preserve">) nie przysługuje Pani/Panu: </w:t>
      </w:r>
    </w:p>
    <w:p w14:paraId="26D3C8DA"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a)</w:t>
      </w:r>
      <w:r w:rsidRPr="00375222">
        <w:rPr>
          <w:rFonts w:ascii="Lato Light" w:eastAsiaTheme="minorEastAsia" w:hAnsi="Lato Light" w:cs="Times New Roman"/>
          <w:lang w:val="pl-PL"/>
        </w:rPr>
        <w:tab/>
        <w:t xml:space="preserve">w związku z art. 17 ust. 3 lit. b, d lub e RODO prawo do usunięcia danych osobowych; </w:t>
      </w:r>
    </w:p>
    <w:p w14:paraId="25CD088C"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b)</w:t>
      </w:r>
      <w:r w:rsidRPr="00375222">
        <w:rPr>
          <w:rFonts w:ascii="Lato Light" w:eastAsiaTheme="minorEastAsia" w:hAnsi="Lato Light" w:cs="Times New Roman"/>
          <w:lang w:val="pl-PL"/>
        </w:rPr>
        <w:tab/>
        <w:t xml:space="preserve">prawo do przenoszenia danych osobowych, o którym mowa w art. 20 RODO; </w:t>
      </w:r>
    </w:p>
    <w:p w14:paraId="45CDA2EC" w14:textId="77777777" w:rsidR="00375222" w:rsidRPr="00375222" w:rsidRDefault="00375222" w:rsidP="00375222">
      <w:pPr>
        <w:spacing w:line="360" w:lineRule="auto"/>
        <w:ind w:left="852" w:hanging="426"/>
        <w:jc w:val="both"/>
        <w:rPr>
          <w:rFonts w:ascii="Lato Light" w:eastAsiaTheme="minorEastAsia" w:hAnsi="Lato Light" w:cs="Times New Roman"/>
          <w:lang w:val="pl-PL"/>
        </w:rPr>
      </w:pPr>
      <w:r w:rsidRPr="00375222">
        <w:rPr>
          <w:rFonts w:ascii="Lato Light" w:eastAsiaTheme="minorEastAsia" w:hAnsi="Lato Light" w:cs="Times New Roman"/>
          <w:lang w:val="pl-PL"/>
        </w:rPr>
        <w:t>c)</w:t>
      </w:r>
      <w:r w:rsidRPr="00375222">
        <w:rPr>
          <w:rFonts w:ascii="Lato Light" w:eastAsiaTheme="minorEastAsia" w:hAnsi="Lato Light" w:cs="Times New Roman"/>
          <w:lang w:val="pl-PL"/>
        </w:rPr>
        <w:tab/>
        <w:t xml:space="preserve">na podstawie art. 21 RODO prawo sprzeciwu, wobec przetwarzania danych osobowych, gdyż podstawą prawną przetwarzania Pani/Pana danych osobowych jest art. 6 ust. 1 lit. c RODO; </w:t>
      </w:r>
    </w:p>
    <w:p w14:paraId="5FD96A9E" w14:textId="30EB3C0E" w:rsidR="00375222" w:rsidRPr="00FE0BCB" w:rsidRDefault="009D3CD1" w:rsidP="00375222">
      <w:pPr>
        <w:spacing w:line="360" w:lineRule="auto"/>
        <w:ind w:left="852" w:hanging="426"/>
        <w:jc w:val="both"/>
        <w:rPr>
          <w:rFonts w:ascii="Lato Light" w:eastAsiaTheme="minorEastAsia" w:hAnsi="Lato Light" w:cs="Times New Roman"/>
          <w:lang w:val="pl-PL"/>
        </w:rPr>
      </w:pPr>
      <w:r>
        <w:rPr>
          <w:rFonts w:ascii="Lato Light" w:eastAsiaTheme="minorEastAsia" w:hAnsi="Lato Light" w:cs="Times New Roman"/>
          <w:lang w:val="pl-PL"/>
        </w:rPr>
        <w:t>9</w:t>
      </w:r>
      <w:r w:rsidR="00375222" w:rsidRPr="00375222">
        <w:rPr>
          <w:rFonts w:ascii="Lato Light" w:eastAsiaTheme="minorEastAsia" w:hAnsi="Lato Light" w:cs="Times New Roman"/>
          <w:lang w:val="pl-PL"/>
        </w:rPr>
        <w:t xml:space="preserve">) przysługuje Pani/Panu prawo wniesienia skargi do organu nadzorczego na niezgodne z RODO przetwarzanie Pani/Pana danych osobowych przez administratora. Organem właściwym dla przedmiotowej skargi jest Urząd Ochrony Danych Osobowych, ul. Stawki 2, 00-193 Warszawa. </w:t>
      </w:r>
    </w:p>
    <w:p w14:paraId="762018A7" w14:textId="77777777" w:rsidR="00FE0BCB" w:rsidRPr="00FE0BCB" w:rsidRDefault="00FE0BCB" w:rsidP="00FE0BCB">
      <w:pPr>
        <w:spacing w:line="360" w:lineRule="auto"/>
        <w:ind w:left="426" w:hanging="426"/>
        <w:jc w:val="both"/>
        <w:rPr>
          <w:rFonts w:ascii="Lato Light" w:eastAsiaTheme="minorEastAsia" w:hAnsi="Lato Light" w:cs="Times New Roman"/>
          <w:b/>
          <w:lang w:val="pl-PL"/>
        </w:rPr>
      </w:pPr>
      <w:r w:rsidRPr="00FE0BCB">
        <w:rPr>
          <w:rFonts w:ascii="Lato Light" w:eastAsiaTheme="minorEastAsia" w:hAnsi="Lato Light" w:cs="Times New Roman"/>
          <w:b/>
          <w:lang w:val="pl-PL"/>
        </w:rPr>
        <w:t>VIII. Informacje ogólne.</w:t>
      </w:r>
    </w:p>
    <w:p w14:paraId="485EBDF9" w14:textId="77777777" w:rsidR="00FE0BCB" w:rsidRPr="00FE0BCB" w:rsidRDefault="00FE0BCB" w:rsidP="00FE0BCB">
      <w:pPr>
        <w:spacing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1.Zamawiający nie przewiduje aukcji elektronicznej.</w:t>
      </w:r>
    </w:p>
    <w:p w14:paraId="75AAC44F" w14:textId="77777777" w:rsidR="00FE0BCB" w:rsidRPr="00FE0BCB" w:rsidRDefault="00FE0BCB" w:rsidP="00FE0BCB">
      <w:pPr>
        <w:spacing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2.Zamawiający nie prowadzi postępowania w celu zawarcia umowy ramowej.</w:t>
      </w:r>
    </w:p>
    <w:p w14:paraId="3339F626" w14:textId="77777777" w:rsidR="00FE0BCB" w:rsidRPr="00FE0BCB" w:rsidRDefault="00FE0BCB" w:rsidP="00FE0BCB">
      <w:pPr>
        <w:spacing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3.Do postępowania stosuje się przepisy dotyczące zamawiania robót budowlanych.</w:t>
      </w:r>
    </w:p>
    <w:p w14:paraId="51A4D590" w14:textId="77777777" w:rsidR="00FE0BCB" w:rsidRPr="00FE0BCB" w:rsidRDefault="00FE0BCB" w:rsidP="00FE0BCB">
      <w:pPr>
        <w:spacing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4.Zamawiający nie przewiduje przeprowadzenia wizji lokalnej. </w:t>
      </w:r>
    </w:p>
    <w:p w14:paraId="3BA1D346" w14:textId="77777777" w:rsidR="00FE0BCB" w:rsidRPr="00FE0BCB" w:rsidRDefault="00FE0BCB" w:rsidP="00FE0BCB">
      <w:pPr>
        <w:spacing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lang w:val="pl-PL"/>
        </w:rPr>
        <w:t xml:space="preserve">5.Przedmiot zamówienia </w:t>
      </w:r>
      <w:r w:rsidRPr="00FE0BCB">
        <w:rPr>
          <w:rFonts w:ascii="Lato Light" w:eastAsiaTheme="minorEastAsia" w:hAnsi="Lato Light" w:cs="Times New Roman"/>
          <w:b/>
          <w:bCs/>
          <w:lang w:val="pl-PL"/>
        </w:rPr>
        <w:t>nie  został podzielony na części</w:t>
      </w:r>
      <w:r w:rsidRPr="00FE0BCB">
        <w:rPr>
          <w:rFonts w:ascii="Lato Light" w:eastAsiaTheme="minorEastAsia" w:hAnsi="Lato Light" w:cs="Times New Roman"/>
          <w:lang w:val="pl-PL"/>
        </w:rPr>
        <w:t xml:space="preserve">. </w:t>
      </w:r>
      <w:r w:rsidRPr="00FE0BCB">
        <w:rPr>
          <w:rFonts w:ascii="Lato Light" w:eastAsiaTheme="minorEastAsia" w:hAnsi="Lato Light" w:cs="Times New Roman"/>
          <w:b/>
          <w:bCs/>
          <w:lang w:val="pl-PL"/>
        </w:rPr>
        <w:t xml:space="preserve">Zamawiający nie  dopuszcza składania ofert częściowych. </w:t>
      </w:r>
    </w:p>
    <w:p w14:paraId="4A32F5BA" w14:textId="77777777" w:rsidR="00FE0BCB" w:rsidRPr="00FE0BCB" w:rsidRDefault="00FE0BCB" w:rsidP="00FE0BCB">
      <w:pPr>
        <w:spacing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6.Zamawiający nie dopuszcza składania ofert wariantowych oraz w postaci katalogów elektronicznych.</w:t>
      </w:r>
    </w:p>
    <w:p w14:paraId="2009BD7C" w14:textId="77777777" w:rsidR="00FE0BCB" w:rsidRPr="00FE0BCB" w:rsidRDefault="00FE0BCB" w:rsidP="00FE0BCB">
      <w:pPr>
        <w:spacing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7.Zamawiający nie przewiduje udzielania zamówień, o których mowa w art. 214 ust. 1 pkt 7 </w:t>
      </w:r>
      <w:proofErr w:type="spellStart"/>
      <w:r w:rsidRPr="00FE0BCB">
        <w:rPr>
          <w:rFonts w:ascii="Lato Light" w:eastAsiaTheme="minorEastAsia" w:hAnsi="Lato Light" w:cs="Times New Roman"/>
          <w:lang w:val="pl-PL"/>
        </w:rPr>
        <w:t>Pzp</w:t>
      </w:r>
      <w:proofErr w:type="spellEnd"/>
      <w:r w:rsidRPr="00FE0BCB">
        <w:rPr>
          <w:rFonts w:ascii="Lato Light" w:eastAsiaTheme="minorEastAsia" w:hAnsi="Lato Light" w:cs="Times New Roman"/>
          <w:lang w:val="pl-PL"/>
        </w:rPr>
        <w:t>.</w:t>
      </w:r>
    </w:p>
    <w:p w14:paraId="30B6FA84" w14:textId="77777777" w:rsidR="00FE0BCB" w:rsidRPr="00FE0BCB" w:rsidRDefault="00FE0BCB" w:rsidP="00FE0BCB">
      <w:pPr>
        <w:spacing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8.Zamawiający nie przewiduje wyboru najkorzystniejszej oferty z możliwością prowadzenia negocjacji. </w:t>
      </w:r>
    </w:p>
    <w:p w14:paraId="76B563D4" w14:textId="77777777" w:rsidR="00FE0BCB" w:rsidRPr="00FE0BCB" w:rsidRDefault="00FE0BCB" w:rsidP="00FE0BCB">
      <w:pPr>
        <w:spacing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lastRenderedPageBreak/>
        <w:t>9.</w:t>
      </w:r>
      <w:r w:rsidRPr="00FE0BCB">
        <w:rPr>
          <w:rFonts w:ascii="Times New Roman" w:eastAsiaTheme="minorEastAsia" w:hAnsi="Times New Roman" w:cs="Times New Roman"/>
          <w:sz w:val="24"/>
          <w:szCs w:val="20"/>
          <w:lang w:val="pl-PL"/>
        </w:rPr>
        <w:t xml:space="preserve"> </w:t>
      </w:r>
      <w:r w:rsidRPr="00FE0BCB">
        <w:rPr>
          <w:rFonts w:ascii="Lato Light" w:eastAsiaTheme="minorEastAsia" w:hAnsi="Lato Light" w:cs="Times New Roman"/>
          <w:lang w:val="pl-P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27C3BFF7" w14:textId="77777777" w:rsidR="00FE0BCB" w:rsidRPr="00FE0BCB" w:rsidRDefault="00FE0BCB" w:rsidP="00FE0BCB">
      <w:pPr>
        <w:spacing w:line="360" w:lineRule="auto"/>
        <w:ind w:left="426" w:hanging="426"/>
        <w:jc w:val="both"/>
        <w:rPr>
          <w:rFonts w:ascii="Lato Light" w:eastAsiaTheme="minorEastAsia" w:hAnsi="Lato Light" w:cs="Times New Roman"/>
          <w:lang w:val="pl-PL"/>
        </w:rPr>
      </w:pPr>
    </w:p>
    <w:p w14:paraId="1BA83BA0" w14:textId="77777777" w:rsidR="00FE0BCB" w:rsidRPr="00FE0BCB" w:rsidRDefault="00FE0BCB" w:rsidP="00FE0BCB">
      <w:pPr>
        <w:spacing w:before="60" w:after="60" w:line="360" w:lineRule="auto"/>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 xml:space="preserve">IX. Informacja na temat możliwości powierzenia przez Wykonawcę wykonania części zamówienia podwykonawcom: </w:t>
      </w:r>
    </w:p>
    <w:p w14:paraId="20043B40"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1. Zamawiający nie wprowadza zastrzeżenia wskazującego na obowiązek osobistego wykonania przez Wykonawcę kluczowych części zamówienia. Wykonawca może powierzyć wykonanie części zamówienia podwykonawcy. </w:t>
      </w:r>
    </w:p>
    <w:p w14:paraId="5D61BCB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2. W przypadku powierzenia wykonania części zamówienia podwykonawcy, Wykonawca zobowiązany jest do wykazania w formularzu ofertowym części zamówienia, której wykonanie zamierza powierzyć podwykonawcom. </w:t>
      </w:r>
    </w:p>
    <w:p w14:paraId="0991E113"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3. Jeżeli zmiana albo rezygnacja z podwykonawcy dotyczy podmiotu, na którego zasoby Wykonawca powoływał się, na zasadach określonych w art. 118 ust. 1 ustawy </w:t>
      </w:r>
      <w:proofErr w:type="spellStart"/>
      <w:r w:rsidRPr="00FE0BCB">
        <w:rPr>
          <w:rFonts w:ascii="Lato Light" w:eastAsiaTheme="minorEastAsia" w:hAnsi="Lato Light" w:cs="Times New Roman"/>
          <w:lang w:val="pl-PL"/>
        </w:rPr>
        <w:t>Pzp</w:t>
      </w:r>
      <w:proofErr w:type="spellEnd"/>
      <w:r w:rsidRPr="00FE0BCB">
        <w:rPr>
          <w:rFonts w:ascii="Lato Light" w:eastAsiaTheme="minorEastAsia" w:hAnsi="Lato Light" w:cs="Times New Roman"/>
          <w:lang w:val="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C743D8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4. Powierzenie wykonania części zamówienia podwykonawcom nie zwalnia Wykonawcy                         z odpowiedzialności za należyte wykonanie zamówienia.</w:t>
      </w:r>
    </w:p>
    <w:p w14:paraId="5269B45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X. Wymagania dot. zatrudnienia osób wykonujących wskazane czynności w zakresie realizacji zamówienia na podstawie umowy o pracę :wymagania zatrudnienia przez Wykonawcę lub podwykonawcę na podstawie umowy o pracę osób wykonujących wskazane czynności </w:t>
      </w:r>
      <w:ins w:id="5" w:author="MagdaC" w:date="2021-05-28T09:10:00Z">
        <w:r w:rsidRPr="00FE0BCB">
          <w:rPr>
            <w:rFonts w:ascii="Lato Light" w:eastAsiaTheme="minorEastAsia" w:hAnsi="Lato Light" w:cs="Times New Roman"/>
            <w:lang w:val="pl-PL"/>
          </w:rPr>
          <w:t xml:space="preserve">                      </w:t>
        </w:r>
      </w:ins>
      <w:r w:rsidRPr="00FE0BCB">
        <w:rPr>
          <w:rFonts w:ascii="Lato Light" w:eastAsiaTheme="minorEastAsia" w:hAnsi="Lato Light" w:cs="Times New Roman"/>
          <w:lang w:val="pl-PL"/>
        </w:rPr>
        <w:t xml:space="preserve">w zakresie realizacji niniejszego zamówienia zostały określone w załączniku do niniejszej specyfikacji- istotne  postanowienia umowy. </w:t>
      </w:r>
    </w:p>
    <w:p w14:paraId="3C386C4F"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XI. Zamawiający nie przewiduje:</w:t>
      </w:r>
    </w:p>
    <w:p w14:paraId="5B9FF275"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 odbycia przez Wykonawcę wizji lokalnej, </w:t>
      </w:r>
    </w:p>
    <w:p w14:paraId="22255197"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sprawdzenia przez Wykonawcę dokumentów niezbędnych do realizacji zamówienia dostępnych na miejscu u Zamawiającego.</w:t>
      </w:r>
    </w:p>
    <w:p w14:paraId="0CB7D497" w14:textId="77777777" w:rsidR="00FE0BCB" w:rsidRDefault="00FE0BCB" w:rsidP="00FE0BCB">
      <w:pPr>
        <w:spacing w:before="60" w:after="60" w:line="360" w:lineRule="auto"/>
        <w:ind w:left="426" w:hanging="426"/>
        <w:jc w:val="both"/>
        <w:rPr>
          <w:rFonts w:ascii="Lato Light" w:eastAsiaTheme="minorEastAsia" w:hAnsi="Lato Light" w:cs="Times New Roman"/>
          <w:lang w:val="pl-PL"/>
        </w:rPr>
      </w:pPr>
    </w:p>
    <w:p w14:paraId="0645AF66" w14:textId="77777777" w:rsidR="009D3CD1" w:rsidRDefault="009D3CD1" w:rsidP="00FE0BCB">
      <w:pPr>
        <w:spacing w:before="60" w:after="60" w:line="360" w:lineRule="auto"/>
        <w:ind w:left="426" w:hanging="426"/>
        <w:jc w:val="both"/>
        <w:rPr>
          <w:rFonts w:ascii="Lato Light" w:eastAsiaTheme="minorEastAsia" w:hAnsi="Lato Light" w:cs="Times New Roman"/>
          <w:lang w:val="pl-PL"/>
        </w:rPr>
      </w:pPr>
    </w:p>
    <w:p w14:paraId="08F3E4BB" w14:textId="77777777" w:rsidR="009D3CD1" w:rsidRDefault="009D3CD1" w:rsidP="00FE0BCB">
      <w:pPr>
        <w:spacing w:before="60" w:after="60" w:line="360" w:lineRule="auto"/>
        <w:ind w:left="426" w:hanging="426"/>
        <w:jc w:val="both"/>
        <w:rPr>
          <w:rFonts w:ascii="Lato Light" w:eastAsiaTheme="minorEastAsia" w:hAnsi="Lato Light" w:cs="Times New Roman"/>
          <w:lang w:val="pl-PL"/>
        </w:rPr>
      </w:pPr>
    </w:p>
    <w:p w14:paraId="39C20934" w14:textId="77777777" w:rsidR="009D3CD1" w:rsidRDefault="009D3CD1" w:rsidP="00FE0BCB">
      <w:pPr>
        <w:spacing w:before="60" w:after="60" w:line="360" w:lineRule="auto"/>
        <w:ind w:left="426" w:hanging="426"/>
        <w:jc w:val="both"/>
        <w:rPr>
          <w:rFonts w:ascii="Lato Light" w:eastAsiaTheme="minorEastAsia" w:hAnsi="Lato Light" w:cs="Times New Roman"/>
          <w:lang w:val="pl-PL"/>
        </w:rPr>
      </w:pPr>
    </w:p>
    <w:p w14:paraId="4F7AC515" w14:textId="77777777" w:rsidR="009D3CD1" w:rsidRPr="00FE0BCB" w:rsidRDefault="009D3CD1" w:rsidP="00FE0BCB">
      <w:pPr>
        <w:spacing w:before="60" w:after="60" w:line="360" w:lineRule="auto"/>
        <w:ind w:left="426" w:hanging="426"/>
        <w:jc w:val="both"/>
        <w:rPr>
          <w:rFonts w:ascii="Lato Light" w:eastAsiaTheme="minorEastAsia" w:hAnsi="Lato Light" w:cs="Times New Roman"/>
          <w:lang w:val="pl-PL"/>
        </w:rPr>
      </w:pPr>
    </w:p>
    <w:p w14:paraId="03636A51" w14:textId="77777777" w:rsidR="00FE0BCB" w:rsidRDefault="00FE0BCB" w:rsidP="00FE0BCB">
      <w:pPr>
        <w:spacing w:before="60" w:after="60" w:line="360" w:lineRule="auto"/>
        <w:ind w:left="426" w:hanging="426"/>
        <w:jc w:val="center"/>
        <w:rPr>
          <w:rFonts w:ascii="Lato Light" w:eastAsiaTheme="minorEastAsia" w:hAnsi="Lato Light" w:cs="Times New Roman"/>
          <w:b/>
          <w:bCs/>
          <w:sz w:val="36"/>
          <w:szCs w:val="36"/>
          <w:lang w:val="pl-PL"/>
        </w:rPr>
      </w:pPr>
      <w:r w:rsidRPr="00FE0BCB">
        <w:rPr>
          <w:rFonts w:ascii="Lato Light" w:eastAsiaTheme="minorEastAsia" w:hAnsi="Lato Light" w:cs="Times New Roman"/>
          <w:b/>
          <w:bCs/>
          <w:sz w:val="36"/>
          <w:szCs w:val="36"/>
          <w:lang w:val="pl-PL"/>
        </w:rPr>
        <w:t xml:space="preserve">CZĘŚĆ II </w:t>
      </w:r>
    </w:p>
    <w:p w14:paraId="7F96BB1F" w14:textId="77777777" w:rsidR="009D3CD1" w:rsidRPr="00FE0BCB" w:rsidRDefault="009D3CD1" w:rsidP="00FE0BCB">
      <w:pPr>
        <w:spacing w:before="60" w:after="60" w:line="360" w:lineRule="auto"/>
        <w:ind w:left="426" w:hanging="426"/>
        <w:jc w:val="center"/>
        <w:rPr>
          <w:rFonts w:ascii="Lato Light" w:eastAsiaTheme="minorEastAsia" w:hAnsi="Lato Light" w:cs="Times New Roman"/>
          <w:b/>
          <w:bCs/>
          <w:sz w:val="36"/>
          <w:szCs w:val="36"/>
          <w:lang w:val="pl-PL"/>
        </w:rPr>
      </w:pPr>
    </w:p>
    <w:p w14:paraId="694F766A" w14:textId="562AB462" w:rsidR="00FE0BCB" w:rsidRDefault="00FE0BCB" w:rsidP="00325883">
      <w:pPr>
        <w:tabs>
          <w:tab w:val="center" w:pos="1234"/>
          <w:tab w:val="center" w:pos="3255"/>
        </w:tabs>
        <w:rPr>
          <w:rFonts w:ascii="Lato Light" w:hAnsi="Lato Light"/>
          <w:b/>
          <w:bCs/>
        </w:rPr>
      </w:pPr>
      <w:r w:rsidRPr="00FE0BCB">
        <w:rPr>
          <w:rFonts w:ascii="Lato Light" w:hAnsi="Lato Light"/>
          <w:b/>
          <w:bCs/>
        </w:rPr>
        <w:t xml:space="preserve">1.Opis przedmiotu zamówienia: </w:t>
      </w:r>
    </w:p>
    <w:p w14:paraId="7D30EC91" w14:textId="653A9693" w:rsidR="0076415E" w:rsidRDefault="009D3CD1" w:rsidP="0076415E">
      <w:pPr>
        <w:tabs>
          <w:tab w:val="center" w:pos="1234"/>
          <w:tab w:val="center" w:pos="3255"/>
        </w:tabs>
        <w:rPr>
          <w:rFonts w:ascii="Lato Light" w:hAnsi="Lato Light"/>
        </w:rPr>
      </w:pPr>
      <w:r>
        <w:rPr>
          <w:rFonts w:ascii="Lato Light" w:hAnsi="Lato Light"/>
        </w:rPr>
        <w:t xml:space="preserve">Przedmiot zamówienia stanowi bodowa budynku innowacyjnego centrum aktywności lokalnej  zgodnie z załączoną dokumentacją projektową i kosztorysem. </w:t>
      </w:r>
    </w:p>
    <w:p w14:paraId="4AA91667" w14:textId="77777777" w:rsidR="009D3CD1" w:rsidRDefault="009D3CD1" w:rsidP="0076415E">
      <w:pPr>
        <w:tabs>
          <w:tab w:val="center" w:pos="1234"/>
          <w:tab w:val="center" w:pos="3255"/>
        </w:tabs>
        <w:rPr>
          <w:rFonts w:ascii="Lato Light" w:hAnsi="Lato Light"/>
          <w:b/>
          <w:bCs/>
        </w:rPr>
      </w:pPr>
    </w:p>
    <w:p w14:paraId="6F27DB14" w14:textId="36097D6D" w:rsidR="0076415E" w:rsidRPr="0076415E" w:rsidRDefault="0076415E" w:rsidP="0018410E">
      <w:pPr>
        <w:tabs>
          <w:tab w:val="center" w:pos="1234"/>
          <w:tab w:val="center" w:pos="3255"/>
        </w:tabs>
        <w:rPr>
          <w:rFonts w:ascii="Lato Light" w:hAnsi="Lato Light"/>
          <w:b/>
          <w:bCs/>
        </w:rPr>
      </w:pPr>
      <w:r w:rsidRPr="009D3CD1">
        <w:rPr>
          <w:rFonts w:ascii="Lato Light" w:hAnsi="Lato Light"/>
          <w:b/>
          <w:bCs/>
          <w:highlight w:val="yellow"/>
        </w:rPr>
        <w:t xml:space="preserve">Zakres robót </w:t>
      </w:r>
      <w:r w:rsidR="0018410E">
        <w:rPr>
          <w:rFonts w:ascii="Lato Light" w:hAnsi="Lato Light"/>
          <w:b/>
          <w:bCs/>
        </w:rPr>
        <w:t xml:space="preserve"> został określony w załączonej dokumentacji wraz z przedmiarem oraz niniejszej SWZ wraz z załącznikami.</w:t>
      </w:r>
    </w:p>
    <w:p w14:paraId="58AFC6A7" w14:textId="77777777" w:rsidR="009D3CD1" w:rsidRDefault="009D3CD1" w:rsidP="00325883">
      <w:pPr>
        <w:tabs>
          <w:tab w:val="center" w:pos="1234"/>
          <w:tab w:val="center" w:pos="3255"/>
        </w:tabs>
        <w:rPr>
          <w:rFonts w:ascii="Lato Light" w:hAnsi="Lato Light"/>
        </w:rPr>
      </w:pPr>
    </w:p>
    <w:p w14:paraId="029CEAD1" w14:textId="5A796189" w:rsidR="00325883" w:rsidRDefault="00325883" w:rsidP="00325883">
      <w:pPr>
        <w:tabs>
          <w:tab w:val="center" w:pos="1234"/>
          <w:tab w:val="center" w:pos="3255"/>
        </w:tabs>
        <w:rPr>
          <w:rFonts w:ascii="Lato Light" w:hAnsi="Lato Light"/>
          <w:b/>
          <w:bCs/>
        </w:rPr>
      </w:pPr>
      <w:r w:rsidRPr="00EB6858">
        <w:rPr>
          <w:rFonts w:ascii="Lato Light" w:hAnsi="Lato Light"/>
          <w:b/>
          <w:bCs/>
        </w:rPr>
        <w:t>2.Kody CPV:</w:t>
      </w:r>
    </w:p>
    <w:p w14:paraId="7D9F9923" w14:textId="77777777" w:rsidR="002D6E62" w:rsidRPr="00EB6858" w:rsidRDefault="002D6E62" w:rsidP="00325883">
      <w:pPr>
        <w:tabs>
          <w:tab w:val="center" w:pos="1234"/>
          <w:tab w:val="center" w:pos="3255"/>
        </w:tabs>
        <w:rPr>
          <w:rFonts w:ascii="Lato Light" w:hAnsi="Lato Light"/>
          <w:b/>
          <w:bCs/>
        </w:rPr>
      </w:pPr>
    </w:p>
    <w:p w14:paraId="5D3613CD" w14:textId="739B0237" w:rsidR="00A14302" w:rsidRDefault="002D6E62" w:rsidP="00A14302">
      <w:pPr>
        <w:tabs>
          <w:tab w:val="center" w:pos="1234"/>
          <w:tab w:val="center" w:pos="3255"/>
        </w:tabs>
        <w:rPr>
          <w:rFonts w:ascii="Lato Light" w:hAnsi="Lato Light"/>
          <w:b/>
          <w:bCs/>
        </w:rPr>
      </w:pPr>
      <w:r w:rsidRPr="002D6E62">
        <w:rPr>
          <w:rFonts w:ascii="Lato Light" w:hAnsi="Lato Light"/>
          <w:b/>
          <w:bCs/>
        </w:rPr>
        <w:t>452332</w:t>
      </w:r>
      <w:r w:rsidR="0070573B">
        <w:rPr>
          <w:rFonts w:ascii="Lato Light" w:hAnsi="Lato Light"/>
          <w:b/>
          <w:bCs/>
        </w:rPr>
        <w:t>20</w:t>
      </w:r>
      <w:r w:rsidRPr="002D6E62">
        <w:rPr>
          <w:rFonts w:ascii="Lato Light" w:hAnsi="Lato Light"/>
          <w:b/>
          <w:bCs/>
        </w:rPr>
        <w:t>-</w:t>
      </w:r>
      <w:r w:rsidR="0070573B">
        <w:rPr>
          <w:rFonts w:ascii="Lato Light" w:hAnsi="Lato Light"/>
          <w:b/>
          <w:bCs/>
        </w:rPr>
        <w:t>7</w:t>
      </w:r>
      <w:r w:rsidRPr="002D6E62">
        <w:rPr>
          <w:rFonts w:ascii="Lato Light" w:hAnsi="Lato Light"/>
          <w:b/>
          <w:bCs/>
        </w:rPr>
        <w:t xml:space="preserve"> </w:t>
      </w:r>
      <w:r w:rsidR="001E70DC">
        <w:rPr>
          <w:rFonts w:ascii="Lato Light" w:hAnsi="Lato Light"/>
          <w:b/>
          <w:bCs/>
        </w:rPr>
        <w:t xml:space="preserve"> </w:t>
      </w:r>
      <w:r w:rsidRPr="002D6E62">
        <w:rPr>
          <w:rFonts w:ascii="Lato Light" w:hAnsi="Lato Light"/>
          <w:b/>
          <w:bCs/>
        </w:rPr>
        <w:t xml:space="preserve">Roboty w zakresie nawierzchni </w:t>
      </w:r>
      <w:r w:rsidR="0070573B">
        <w:rPr>
          <w:rFonts w:ascii="Lato Light" w:hAnsi="Lato Light"/>
          <w:b/>
          <w:bCs/>
        </w:rPr>
        <w:t>dróg</w:t>
      </w:r>
    </w:p>
    <w:p w14:paraId="0ABDC727" w14:textId="77777777" w:rsidR="008E1CD5" w:rsidRPr="00FE0BCB" w:rsidRDefault="008E1CD5" w:rsidP="00A14302">
      <w:pPr>
        <w:tabs>
          <w:tab w:val="center" w:pos="1234"/>
          <w:tab w:val="center" w:pos="3255"/>
        </w:tabs>
        <w:rPr>
          <w:rFonts w:ascii="Lato Light" w:hAnsi="Lato Light"/>
          <w:b/>
          <w:bCs/>
        </w:rPr>
      </w:pPr>
    </w:p>
    <w:p w14:paraId="69BF7661" w14:textId="16192281" w:rsidR="00FE0BCB" w:rsidRDefault="00FE0BCB" w:rsidP="00FE0BCB">
      <w:pPr>
        <w:spacing w:after="301" w:line="269" w:lineRule="auto"/>
        <w:jc w:val="both"/>
        <w:rPr>
          <w:rFonts w:ascii="Lato Light" w:hAnsi="Lato Light"/>
          <w:b/>
          <w:bCs/>
          <w:color w:val="FF0000"/>
          <w:u w:val="single"/>
        </w:rPr>
      </w:pPr>
      <w:r w:rsidRPr="00FE0BCB">
        <w:rPr>
          <w:rFonts w:ascii="Lato Light" w:hAnsi="Lato Light"/>
        </w:rPr>
        <w:t xml:space="preserve">3.Termin </w:t>
      </w:r>
      <w:r w:rsidRPr="000F0E0B">
        <w:rPr>
          <w:rFonts w:ascii="Lato Light" w:hAnsi="Lato Light"/>
        </w:rPr>
        <w:t>wykonania zamówienia</w:t>
      </w:r>
      <w:r w:rsidR="009D3CD1">
        <w:rPr>
          <w:rFonts w:ascii="Lato Light" w:hAnsi="Lato Light"/>
          <w:u w:val="single"/>
        </w:rPr>
        <w:t>:</w:t>
      </w:r>
      <w:r w:rsidRPr="00FE0BCB">
        <w:rPr>
          <w:rFonts w:ascii="Lato Light" w:hAnsi="Lato Light"/>
          <w:u w:val="single"/>
        </w:rPr>
        <w:t xml:space="preserve"> </w:t>
      </w:r>
      <w:r w:rsidRPr="000F0E0B">
        <w:rPr>
          <w:rFonts w:ascii="Lato Light" w:hAnsi="Lato Light"/>
          <w:b/>
          <w:bCs/>
          <w:color w:val="FF0000"/>
          <w:u w:val="single"/>
        </w:rPr>
        <w:t xml:space="preserve">do  </w:t>
      </w:r>
      <w:r w:rsidR="009D3CD1">
        <w:rPr>
          <w:rFonts w:ascii="Lato Light" w:hAnsi="Lato Light"/>
          <w:b/>
          <w:bCs/>
          <w:color w:val="FF0000"/>
          <w:u w:val="single"/>
        </w:rPr>
        <w:t xml:space="preserve">90 dni </w:t>
      </w:r>
      <w:r w:rsidR="0076415E">
        <w:rPr>
          <w:rFonts w:ascii="Lato Light" w:hAnsi="Lato Light"/>
          <w:b/>
          <w:bCs/>
          <w:color w:val="FF0000"/>
          <w:u w:val="single"/>
        </w:rPr>
        <w:t xml:space="preserve"> od daty podpisania umowy</w:t>
      </w:r>
      <w:r w:rsidR="009D3CD1">
        <w:rPr>
          <w:rFonts w:ascii="Lato Light" w:hAnsi="Lato Light"/>
          <w:b/>
          <w:bCs/>
          <w:color w:val="FF0000"/>
          <w:u w:val="single"/>
        </w:rPr>
        <w:t xml:space="preserve">, z zastrzeżeniem, że roboty o wartości 90.000,00 zł muszą zostać wykonane w tym roku. Wykonawca w treści formularza ofertowego wskaże które pozycje z przedmiaru odzwierciedlone w kosztorysie ofertowym zamierza wykonać w tym roku. Zamawiający dopuszcza  wykonanie elementów prefabrykowanych w celu późniejszego wbudowania. </w:t>
      </w:r>
    </w:p>
    <w:p w14:paraId="712D4DF6" w14:textId="23C88CEE" w:rsidR="00FE0BCB" w:rsidRPr="00FE0BCB" w:rsidRDefault="00FE0BCB" w:rsidP="00FE0BCB">
      <w:pPr>
        <w:spacing w:after="301" w:line="269" w:lineRule="auto"/>
        <w:jc w:val="both"/>
        <w:rPr>
          <w:rFonts w:ascii="Lato Light" w:hAnsi="Lato Light"/>
        </w:rPr>
      </w:pPr>
      <w:r w:rsidRPr="00FE0BCB">
        <w:rPr>
          <w:rFonts w:ascii="Lato Light" w:hAnsi="Lato Light"/>
        </w:rPr>
        <w:t xml:space="preserve">4.Przedmiot zamówienia musi zostać </w:t>
      </w:r>
      <w:r w:rsidR="00F000B8">
        <w:rPr>
          <w:rFonts w:ascii="Lato Light" w:hAnsi="Lato Light"/>
        </w:rPr>
        <w:t>w</w:t>
      </w:r>
      <w:r w:rsidRPr="00FE0BCB">
        <w:rPr>
          <w:rFonts w:ascii="Lato Light" w:hAnsi="Lato Light"/>
        </w:rPr>
        <w:t>ykonany zgodnie z opracowaną dokumentacją  . Zakres robót został ujęty w przedmiarach robót, które stanowią część niniejszej dokumentacji przetargowej i stanowią element  dla skalkulowania ceny ostatecznej – ofertowej.</w:t>
      </w:r>
    </w:p>
    <w:p w14:paraId="7214D7B1" w14:textId="77777777" w:rsidR="00FE0BCB" w:rsidRPr="00FE0BCB" w:rsidRDefault="00FE0BCB" w:rsidP="00FE0BCB">
      <w:pPr>
        <w:spacing w:after="301" w:line="269" w:lineRule="auto"/>
        <w:jc w:val="both"/>
        <w:rPr>
          <w:rFonts w:ascii="Lato Light" w:hAnsi="Lato Light"/>
        </w:rPr>
      </w:pPr>
      <w:r w:rsidRPr="00FE0BCB">
        <w:rPr>
          <w:rFonts w:ascii="Lato Light" w:hAnsi="Lato Light"/>
        </w:rPr>
        <w:t xml:space="preserve">5.Przedmiar stanowi wyznacznik do wyceny zakresu robót. Wykonawca nie może korygować zakresu  robót umieszczonych  w  przedmiarze robót. Na podstawie podanych katalogów nakładów rzeczowych Zamawiający podaje dane rodzaje robót, którym odpowiadają dane nakłady wskazane w katalogach.  Wykonawca nie może dokonywać znacznych zmian w tych nakładach  samoczynnie. Powinien w takim przypadku  najpierw poinformować Zamawiającego o konieczności dokonania modyfikacji  w tym zakresie w ramach zapytań  do SWZ, a Zamawiający jeżeli uzna to za zasadne wyrazi taką zgodę. Jeżeli nie, to w przypadku dokonania zmian, może to stanowić przesłankę do odrzucenia oferty. Dotyczy to również nakładów robocizny, sprzętu          i materiałów w danej pozycji kosztorysowej. </w:t>
      </w:r>
    </w:p>
    <w:p w14:paraId="24A38EEC" w14:textId="77777777" w:rsidR="00FE0BCB" w:rsidRPr="00FE0BCB" w:rsidRDefault="00FE0BCB" w:rsidP="00FE0BCB">
      <w:pPr>
        <w:spacing w:after="301" w:line="269" w:lineRule="auto"/>
        <w:jc w:val="both"/>
        <w:rPr>
          <w:rFonts w:ascii="Lato Light" w:hAnsi="Lato Light"/>
        </w:rPr>
      </w:pPr>
      <w:r w:rsidRPr="00FE0BCB">
        <w:rPr>
          <w:rFonts w:ascii="Lato Light" w:hAnsi="Lato Light"/>
        </w:rPr>
        <w:t>6.W przypadku stwierdzenia braków, wad lub sprzeczności w dostarczonych przez Zamawiającego do opracowania kosztorysu ofertowego materiałach Wykonawca powinien niezwłocznie o tym fakcie powiadomić Zamawiającego przed upływem terminu  składania ofert.</w:t>
      </w:r>
    </w:p>
    <w:p w14:paraId="31AEC3AF" w14:textId="77777777" w:rsidR="00FE0BCB" w:rsidRPr="00FE0BCB" w:rsidRDefault="00FE0BCB" w:rsidP="00FE0BCB">
      <w:pPr>
        <w:spacing w:after="301" w:line="269" w:lineRule="auto"/>
        <w:jc w:val="both"/>
        <w:rPr>
          <w:rFonts w:ascii="Lato Light" w:hAnsi="Lato Light"/>
        </w:rPr>
      </w:pPr>
      <w:r w:rsidRPr="00FE0BCB">
        <w:rPr>
          <w:rFonts w:ascii="Lato Light" w:hAnsi="Lato Light"/>
        </w:rPr>
        <w:t xml:space="preserve">7.Wykonawca odpowiada za ochronę instalacji na powierzchni ziemi i za urządzenia podziemne takie jak rurociągi, kable itp. oraz uzyska od odpowiednich władz będących właścicielami tych urządzeń potwierdzenie informacji dostarczonych mu przez Zamawiającego w ramach planu lokalizacji. Wykonawca zapewni właściwe oznaczenie i zabezpieczenie przed uszkodzeniem tych instalacji i urządzeń w czasie trwania budowy. Wykonawca będzie odpowiadać za wszelkie </w:t>
      </w:r>
      <w:r w:rsidRPr="00FE0BCB">
        <w:rPr>
          <w:rFonts w:ascii="Lato Light" w:hAnsi="Lato Light"/>
        </w:rPr>
        <w:lastRenderedPageBreak/>
        <w:t>spowodowane przez niego  działania uszkodzenia instalacji na powierzchni ziemi i urządzeń podziemnych.</w:t>
      </w:r>
    </w:p>
    <w:p w14:paraId="1895E326" w14:textId="77777777" w:rsidR="00FE0BCB" w:rsidRPr="00FE0BCB" w:rsidRDefault="00FE0BCB" w:rsidP="00FE0BCB">
      <w:pPr>
        <w:spacing w:after="301" w:line="269" w:lineRule="auto"/>
        <w:jc w:val="both"/>
        <w:rPr>
          <w:rFonts w:ascii="Lato Light" w:hAnsi="Lato Light"/>
        </w:rPr>
      </w:pPr>
      <w:r w:rsidRPr="00FE0BCB">
        <w:rPr>
          <w:rFonts w:ascii="Lato Light" w:hAnsi="Lato Light"/>
        </w:rPr>
        <w:t>8.Wykonawca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4937E2B9" w14:textId="77777777" w:rsidR="00FE0BCB" w:rsidRPr="00FE0BCB" w:rsidRDefault="00FE0BCB" w:rsidP="00FE0BCB">
      <w:pPr>
        <w:spacing w:after="301" w:line="269" w:lineRule="auto"/>
        <w:jc w:val="both"/>
        <w:rPr>
          <w:rFonts w:ascii="Lato Light" w:hAnsi="Lato Light"/>
        </w:rPr>
      </w:pPr>
      <w:r w:rsidRPr="00FE0BCB">
        <w:rPr>
          <w:rFonts w:ascii="Lato Light" w:hAnsi="Lato Light"/>
        </w:rPr>
        <w:t>9.Wszystkie odpowiednie materiały pozyskane na terenie budowy zostaną wykorzystane lub odwiezione na odkład odpowiednio do wymagań umowy lub wskazań zamawiającego</w:t>
      </w:r>
    </w:p>
    <w:p w14:paraId="0001BCB6" w14:textId="77777777" w:rsidR="00FE0BCB" w:rsidRPr="00FE0BCB" w:rsidRDefault="00FE0BCB" w:rsidP="00FE0BCB">
      <w:pPr>
        <w:spacing w:after="301" w:line="269" w:lineRule="auto"/>
        <w:jc w:val="both"/>
        <w:rPr>
          <w:rFonts w:ascii="Lato Light" w:hAnsi="Lato Light"/>
        </w:rPr>
      </w:pPr>
      <w:r w:rsidRPr="00FE0BCB">
        <w:rPr>
          <w:rFonts w:ascii="Lato Light" w:hAnsi="Lato Light"/>
        </w:rPr>
        <w:t>10.Wykonawca jest odpowiedzialny za jakość zastosowanych materiałów i wykonanych robót i za ich zgodność  z dokumentacją projektową.</w:t>
      </w:r>
    </w:p>
    <w:p w14:paraId="5DB13C00" w14:textId="77777777" w:rsidR="00FE0BCB" w:rsidRPr="00FE0BCB" w:rsidRDefault="00FE0BCB" w:rsidP="00FE0BCB">
      <w:pPr>
        <w:spacing w:after="301" w:line="269" w:lineRule="auto"/>
        <w:jc w:val="both"/>
        <w:rPr>
          <w:rFonts w:ascii="Lato Light" w:hAnsi="Lato Light"/>
        </w:rPr>
      </w:pPr>
      <w:r w:rsidRPr="00FE0BCB">
        <w:rPr>
          <w:rFonts w:ascii="Lato Light" w:hAnsi="Lato Light"/>
        </w:rPr>
        <w:t>11.Wykonawca ponosi odpowiedzialność za dokładne wytyczenie w planie i wyznaczenie wysokości wszystkich elementów robót zgodnie z wymiarami i rzędnymi określonymi w dokumentacji projektowej lub przekazanymi na piśmie przez zamawiającego. W przypadku gdy materiały lub roboty nie będą zgodne z dokumentacją projektową,  to takie materiały będą niezwłocznie zastąpione innymi, a roboty wykonane zostaną   rozebrane na koszt wykonawcy. Wykonawca zobowiązany jest do przeprowadzenia badań w celu udokumentowania, że materiały uzyskane z dopuszczalnego źródła w sposób ciągły spełniają wymagania zgromadzone w dokumentacji technicznej. Każdy rodzaj robót, w którym znajdują się niezbadane i nie zaakceptowane materiały wykonawca ponosi na własne ryzyko licząc się z jego nie przyjęciem  i niezapłaceniem.</w:t>
      </w:r>
    </w:p>
    <w:p w14:paraId="7357BA71" w14:textId="77777777" w:rsidR="00FE0BCB" w:rsidRPr="00FE0BCB" w:rsidRDefault="00FE0BCB" w:rsidP="00FE0BCB">
      <w:pPr>
        <w:spacing w:after="301" w:line="269" w:lineRule="auto"/>
        <w:jc w:val="both"/>
        <w:rPr>
          <w:rFonts w:ascii="Lato Light" w:hAnsi="Lato Light"/>
        </w:rPr>
      </w:pPr>
      <w:r w:rsidRPr="00FE0BCB">
        <w:rPr>
          <w:rFonts w:ascii="Lato Light" w:hAnsi="Lato Light"/>
        </w:rPr>
        <w:t xml:space="preserve">12.Cena oferty musi zawierać wszelkie koszty niezbędne do zrealizowania zamówienia wynikające wprost z dokumentacji projektowo- kosztorysowej jak i również w niej nie ujęte, a bez których nie można wykonać zamówienia. Wykonawca musi przewidzieć wszystkie okoliczności, które mogą wpłynąć na cenę zamówienia, w przypadku jakichkolwiek wątpliwości wykorzystując wcześniej możliwości dot. wyjaśnień treści SWZ. </w:t>
      </w:r>
    </w:p>
    <w:p w14:paraId="07988514" w14:textId="77777777" w:rsidR="00FE0BCB" w:rsidRPr="00FE0BCB" w:rsidRDefault="00FE0BCB" w:rsidP="00FE0BCB">
      <w:pPr>
        <w:spacing w:after="301" w:line="269" w:lineRule="auto"/>
        <w:jc w:val="both"/>
        <w:rPr>
          <w:rFonts w:ascii="Lato Light" w:hAnsi="Lato Light"/>
        </w:rPr>
      </w:pPr>
      <w:r w:rsidRPr="00FE0BCB">
        <w:rPr>
          <w:rFonts w:ascii="Lato Light" w:hAnsi="Lato Light"/>
        </w:rPr>
        <w:t>13.Zakres prac oraz odpowiedzialności wykonawcy w zakresie objętym proponowaną ceną ofertową obejmuje także koszty wszystkich robót, bez których realizacja zamówienia byłaby nie możliwa, a w szczególności:</w:t>
      </w:r>
    </w:p>
    <w:p w14:paraId="013605D8" w14:textId="77777777" w:rsidR="00FE0BCB" w:rsidRPr="00FE0BCB" w:rsidRDefault="00FE0BCB" w:rsidP="00FE0BCB">
      <w:pPr>
        <w:spacing w:after="301" w:line="269" w:lineRule="auto"/>
        <w:rPr>
          <w:rFonts w:ascii="Lato Light" w:hAnsi="Lato Light"/>
        </w:rPr>
      </w:pPr>
      <w:r w:rsidRPr="00FE0BCB">
        <w:rPr>
          <w:rFonts w:ascii="Lato Light" w:hAnsi="Lato Light"/>
        </w:rPr>
        <w:t>a)organizację i zagospodarowanie zaplecza budowy,                                                                                                               b)  organizowanie i prowadzenie niezbędnych prób, badań i odbiorów oraz  ewentualnego</w:t>
      </w:r>
      <w:r w:rsidRPr="00FE0BCB">
        <w:rPr>
          <w:rFonts w:ascii="Lato Light" w:hAnsi="Lato Light"/>
        </w:rPr>
        <w:tab/>
        <w:t xml:space="preserve">      uzupełnienia dokumentacji odbiorczej zakresu robót objętych przedmiotem przetargu,                                             c) wykonanie dokumentacji powykonawczej,                                                                                                                              d) po zakończeniu robót doprowadzenie terenu do stanu pierwotnego, oraz jego  uporządkowanie,                                                                                                                                               e)  koszty ubezpieczenia budowy i robót z tytułu szkód, które mogą zaistnieć w związku ze zdarzeniami losowymi, odpowiedzialności cywilnej oraz następstw nieszczęśliwych wypadków, dotyczących pracowników i osób trzecich, które to wypadki mogą powstać w związku z prowadzonymi robotami budowlanymi oraz innych zobowiązań wynikających z umowy.                                    </w:t>
      </w:r>
    </w:p>
    <w:p w14:paraId="108ADE14" w14:textId="77777777" w:rsidR="00FE0BCB" w:rsidRPr="00FE0BCB" w:rsidRDefault="00FE0BCB" w:rsidP="00FE0BCB">
      <w:pPr>
        <w:spacing w:after="301" w:line="269" w:lineRule="auto"/>
        <w:jc w:val="both"/>
        <w:rPr>
          <w:rFonts w:ascii="Lato Light" w:hAnsi="Lato Light"/>
        </w:rPr>
      </w:pPr>
      <w:r w:rsidRPr="00FE0BCB">
        <w:rPr>
          <w:rFonts w:ascii="Lato Light" w:hAnsi="Lato Light"/>
        </w:rPr>
        <w:lastRenderedPageBreak/>
        <w:t>14.</w:t>
      </w:r>
      <w:r w:rsidRPr="00FE0BCB">
        <w:t xml:space="preserve"> </w:t>
      </w:r>
      <w:r w:rsidRPr="00FE0BCB">
        <w:rPr>
          <w:rFonts w:ascii="Lato Light" w:hAnsi="Lato Light"/>
        </w:rPr>
        <w:t>Wszędzie tam, gdzie użyto określeń, symboli i rysunków wskazujących na znaki towarowe, Zamawiający dopuszcza możliwość zaoferowania przez Wykonawców produktów, materiałów lub urządzeń równoważnych. Użyte nazwy, typy, symbole i rysunki należy traktować jako rozwiązania przykładowe określające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Jako równoważne dopuszcza się inne rozwiązania, niż podane                                               w dokumentacji projektowej, pod warunkiem zagwarantowania równorzędnych parametrów technicznych i technologicznych nie gorszych niż określone w dokumentacji oraz zgodność                               i z obowiązującymi wymaganiami prawnymi. Podane typy i właściwe im cechy mogą jedynie służyć dla lepszego doboru zamienników.</w:t>
      </w:r>
    </w:p>
    <w:p w14:paraId="3A7657FE" w14:textId="77777777" w:rsidR="00FE0BCB" w:rsidRPr="00FE0BCB" w:rsidRDefault="00FE0BCB" w:rsidP="00FE0BCB">
      <w:pPr>
        <w:spacing w:after="301" w:line="269" w:lineRule="auto"/>
        <w:jc w:val="both"/>
        <w:rPr>
          <w:rFonts w:ascii="Lato Light" w:hAnsi="Lato Light"/>
        </w:rPr>
      </w:pPr>
      <w:r w:rsidRPr="00FE0BCB">
        <w:rPr>
          <w:rFonts w:ascii="Lato Light" w:hAnsi="Lato Light"/>
        </w:rPr>
        <w:t xml:space="preserve">Jeżeli Wykonawca zamierza zastosować rozwiązania równoważne i wykaże to w ofercie przetargowej, to jest zobowiązany w treści oferty udokumentować i potwierdzić  w sposób jednoznaczny, że zastosowane materiały, urządzenia, systemy itp. będą odpowiadały wskazanym w opisie przedmiotu zamówienia w stopniu co najmniej równym w zakresie cech funkcjonalnych, jakościowych oraz estetycznych. Jeżeli Wykonawca zamierza skorzystać z tego uprawnienia, i nie wykaże na etapie składania ofert równoważności zastosowanych materiałów, urządzeń, systemów itp., to będzie to skutkowało odrzuceniem oferty jako niezgodnej ze Specyfikacją Warunków Zamówienia w aspekcie opisu przedmiotu zamówienia.  </w:t>
      </w:r>
    </w:p>
    <w:p w14:paraId="691A8F7D" w14:textId="77777777" w:rsidR="00FE0BCB" w:rsidRPr="00FE0BCB" w:rsidRDefault="00FE0BCB" w:rsidP="00FE0BCB">
      <w:pPr>
        <w:spacing w:after="301" w:line="269" w:lineRule="auto"/>
        <w:jc w:val="both"/>
        <w:rPr>
          <w:rFonts w:ascii="Lato Light" w:hAnsi="Lato Light"/>
        </w:rPr>
      </w:pPr>
      <w:r w:rsidRPr="00FE0BCB">
        <w:rPr>
          <w:rFonts w:ascii="Lato Light" w:hAnsi="Lato Light"/>
        </w:rPr>
        <w:t xml:space="preserve">Jeżeli Wykonawca zamierza skorzystać z tego uprawnienia wskazane jest, aby poza udokumentowaniem tej równoważności do każdej pozycji zastosowanego materiału, urządzenia, systemu itp. sporządził odrębnie arkusz porównawczy, w którym wskaże wymogi zawarte w opisie przedmiotu zamówienia i cechy równoważności . Wykonawca obowiązany jest wykazać, że oferowane przez niego materiały, urządzenia, dostawy, usługi lub roboty budowlane spełniają wymagania, określone przez Zamawiającego, a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Wykonawca  będzie mógł  uzupełnić tych dowodów po terminie składania ofert. </w:t>
      </w:r>
    </w:p>
    <w:p w14:paraId="3AFF9942" w14:textId="77777777" w:rsidR="00FE0BCB" w:rsidRPr="00FE0BCB" w:rsidRDefault="00FE0BCB" w:rsidP="00FE0BCB">
      <w:pPr>
        <w:spacing w:after="301" w:line="269" w:lineRule="auto"/>
        <w:jc w:val="both"/>
        <w:rPr>
          <w:del w:id="6" w:author="MagdaC" w:date="2021-05-28T09:10:00Z"/>
          <w:rFonts w:ascii="Lato Light" w:hAnsi="Lato Light"/>
        </w:rPr>
      </w:pPr>
      <w:del w:id="7" w:author="MagdaC" w:date="2021-05-28T09:10:00Z">
        <w:r w:rsidRPr="00FE0BCB">
          <w:rPr>
            <w:rFonts w:ascii="Lato Light" w:hAnsi="Lato Light"/>
            <w:highlight w:val="yellow"/>
          </w:rPr>
          <w:delText>Proponowane elementy powinny spełniać następujące warunki:</w:delText>
        </w:r>
        <w:r w:rsidRPr="00FE0BCB">
          <w:rPr>
            <w:rFonts w:ascii="Lato Light" w:hAnsi="Lato Light"/>
          </w:rPr>
          <w:delText xml:space="preserve"> </w:delText>
        </w:r>
      </w:del>
    </w:p>
    <w:p w14:paraId="7AA75390" w14:textId="77777777" w:rsidR="00FE0BCB" w:rsidRPr="00FE0BCB" w:rsidRDefault="00FE0BCB" w:rsidP="00FE0BCB">
      <w:pPr>
        <w:spacing w:after="301" w:line="269" w:lineRule="auto"/>
        <w:jc w:val="both"/>
        <w:rPr>
          <w:del w:id="8" w:author="MagdaC" w:date="2021-05-28T09:10:00Z"/>
          <w:rFonts w:ascii="Lato Light" w:hAnsi="Lato Light"/>
        </w:rPr>
      </w:pPr>
    </w:p>
    <w:p w14:paraId="003DAC4F" w14:textId="77777777" w:rsidR="00FE0BCB" w:rsidRPr="00FE0BCB" w:rsidRDefault="00FE0BCB" w:rsidP="00FE0BCB">
      <w:pPr>
        <w:spacing w:after="301" w:line="269" w:lineRule="auto"/>
        <w:jc w:val="both"/>
        <w:rPr>
          <w:rFonts w:ascii="Lato Light" w:hAnsi="Lato Light"/>
        </w:rPr>
      </w:pPr>
      <w:r w:rsidRPr="00FE0BCB">
        <w:rPr>
          <w:rFonts w:ascii="Lato Light" w:hAnsi="Lato Light"/>
        </w:rPr>
        <w:t>15.Wykonawca udziela rękojmi za wykonany przedmiot zamówienia, zgodnie z przepisami prawa w tym zakresie.</w:t>
      </w:r>
    </w:p>
    <w:p w14:paraId="590802E0" w14:textId="77777777" w:rsidR="00FE0BCB" w:rsidRPr="00FE0BCB" w:rsidRDefault="00FE0BCB" w:rsidP="00FE0BCB">
      <w:pPr>
        <w:spacing w:after="301" w:line="269" w:lineRule="auto"/>
        <w:jc w:val="both"/>
        <w:rPr>
          <w:rFonts w:ascii="Lato Light" w:hAnsi="Lato Light"/>
        </w:rPr>
      </w:pPr>
      <w:r w:rsidRPr="00FE0BCB">
        <w:rPr>
          <w:rFonts w:ascii="Lato Light" w:hAnsi="Lato Light"/>
        </w:rPr>
        <w:t>16.</w:t>
      </w:r>
      <w:r w:rsidRPr="00FE0BCB">
        <w:t xml:space="preserve"> </w:t>
      </w:r>
      <w:r w:rsidRPr="00FE0BCB">
        <w:rPr>
          <w:rFonts w:ascii="Lato Light" w:hAnsi="Lato Light"/>
        </w:rPr>
        <w:t>Zestawienie rzeczowe, musi być brane pod uwagę łącznie z innymi dokumentami umowy, wykonawca musi wnikliwie zapoznać się ze szczegółowymi opisami robót, które będą wykonywane oraz ze sposobem ich prowadzenia. Całość robót musi być wykonana w dobrej wierze i z należytą starannością zgodnie z wymogami strony zamawiającej</w:t>
      </w:r>
    </w:p>
    <w:p w14:paraId="236343B7" w14:textId="77777777" w:rsidR="00FE0BCB" w:rsidRPr="00FE0BCB" w:rsidRDefault="00FE0BCB" w:rsidP="00FE0BCB">
      <w:pPr>
        <w:spacing w:after="301" w:line="269" w:lineRule="auto"/>
        <w:jc w:val="both"/>
        <w:rPr>
          <w:rFonts w:ascii="Lato Light" w:hAnsi="Lato Light"/>
        </w:rPr>
      </w:pPr>
      <w:ins w:id="9" w:author="MagdaC" w:date="2021-05-28T09:10:00Z">
        <w:r w:rsidRPr="00FE0BCB">
          <w:rPr>
            <w:rFonts w:ascii="Lato Light" w:hAnsi="Lato Light"/>
          </w:rPr>
          <w:t xml:space="preserve">17. Uzasadnienie braku podziału zamówienia na części: </w:t>
        </w:r>
      </w:ins>
      <w:r w:rsidRPr="00FE0BCB">
        <w:rPr>
          <w:rFonts w:ascii="Lato Light" w:hAnsi="Lato Light"/>
        </w:rPr>
        <w:t>p</w:t>
      </w:r>
      <w:ins w:id="10" w:author="MagdaC" w:date="2021-05-28T09:10:00Z">
        <w:r w:rsidRPr="00FE0BCB">
          <w:rPr>
            <w:rFonts w:ascii="Lato Light" w:hAnsi="Lato Light"/>
          </w:rPr>
          <w:t xml:space="preserve">odział  zamówienia na części generowałby  nadmierne trudności  techniczne oraz powodowałby wzrost kosztów  wykonania zamówienia, ponieważ kalkulując cenę oferty Wykonawcy obliczają koszt wykonania szerszego przedmiotu zamówienia, przy zaangażowaniu tych samych zasobów kadrowych oraz sprzętowych. Z uwagi na przedmiot zamówienia utrudnione lub niemożliwe stałoby się </w:t>
        </w:r>
        <w:r w:rsidRPr="00FE0BCB">
          <w:rPr>
            <w:rFonts w:ascii="Lato Light" w:hAnsi="Lato Light"/>
          </w:rPr>
          <w:lastRenderedPageBreak/>
          <w:t>respektowanie przez Zamawiającego  praw gwarancyjnych i rękojmi po wykonaniu zadania</w:t>
        </w:r>
      </w:ins>
      <w:r w:rsidRPr="00FE0BCB">
        <w:rPr>
          <w:rFonts w:ascii="Lato Light" w:hAnsi="Lato Light"/>
        </w:rPr>
        <w:t xml:space="preserve">. </w:t>
      </w:r>
      <w:ins w:id="11" w:author="MagdaC" w:date="2021-05-28T09:10:00Z">
        <w:r w:rsidRPr="00FE0BCB">
          <w:rPr>
            <w:rFonts w:ascii="Lato Light" w:hAnsi="Lato Light"/>
          </w:rPr>
          <w:t>Brak podziału na części nie prowadzi do naruszenia zasad uczciwej  konkurencji i ograniczenia możliwości ubiegania się o zamówienie mniejszym podmiotom,   w szczególności małym</w:t>
        </w:r>
      </w:ins>
      <w:r w:rsidRPr="00FE0BCB">
        <w:rPr>
          <w:rFonts w:ascii="Lato Light" w:hAnsi="Lato Light"/>
        </w:rPr>
        <w:t xml:space="preserve">                     </w:t>
      </w:r>
      <w:ins w:id="12" w:author="MagdaC" w:date="2021-05-28T09:10:00Z">
        <w:r w:rsidRPr="00FE0BCB">
          <w:rPr>
            <w:rFonts w:ascii="Lato Light" w:hAnsi="Lato Light"/>
          </w:rPr>
          <w:t xml:space="preserve"> i średnim przedsiębiorstwom</w:t>
        </w:r>
      </w:ins>
      <w:r w:rsidRPr="00FE0BCB">
        <w:rPr>
          <w:rFonts w:ascii="Lato Light" w:hAnsi="Lato Light"/>
        </w:rPr>
        <w:t>.</w:t>
      </w:r>
    </w:p>
    <w:p w14:paraId="32297A67" w14:textId="77777777" w:rsidR="00FE0BCB" w:rsidRPr="00FE0BCB" w:rsidRDefault="00FE0BCB" w:rsidP="00FE0BCB">
      <w:pPr>
        <w:spacing w:before="60" w:after="60" w:line="360" w:lineRule="auto"/>
        <w:ind w:left="426" w:hanging="426"/>
        <w:jc w:val="center"/>
        <w:rPr>
          <w:rFonts w:ascii="Lato Light" w:eastAsiaTheme="minorEastAsia" w:hAnsi="Lato Light" w:cs="Times New Roman"/>
          <w:b/>
          <w:bCs/>
          <w:sz w:val="36"/>
          <w:szCs w:val="36"/>
          <w:lang w:val="pl-PL"/>
        </w:rPr>
      </w:pPr>
      <w:r w:rsidRPr="00FE0BCB">
        <w:rPr>
          <w:rFonts w:ascii="Lato Light" w:eastAsiaTheme="minorEastAsia" w:hAnsi="Lato Light" w:cs="Times New Roman"/>
          <w:b/>
          <w:bCs/>
          <w:sz w:val="36"/>
          <w:szCs w:val="36"/>
          <w:lang w:val="pl-PL"/>
        </w:rPr>
        <w:t xml:space="preserve">CZĘŚĆ III </w:t>
      </w:r>
    </w:p>
    <w:p w14:paraId="7C49A0B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I. O udzielenie niniejszego zamówienia mogą ubiegać się Wykonawcy, którzy:</w:t>
      </w:r>
    </w:p>
    <w:p w14:paraId="2FA7DB35"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1) nie podlegają wykluczeniu,</w:t>
      </w:r>
    </w:p>
    <w:p w14:paraId="55915FC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2) spełniają warunki udziału w postępowaniu, określone w ogłoszeniu o zamówieniu oraz niniejszej specyfikacji warunków zamówienia. </w:t>
      </w:r>
    </w:p>
    <w:p w14:paraId="45149290"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w:t>
      </w:r>
      <w:r w:rsidRPr="00FE0BCB">
        <w:rPr>
          <w:rFonts w:ascii="Times New Roman" w:eastAsiaTheme="minorEastAsia" w:hAnsi="Times New Roman" w:cs="Times New Roman"/>
          <w:sz w:val="24"/>
          <w:szCs w:val="20"/>
          <w:lang w:val="pl-PL"/>
        </w:rPr>
        <w:t xml:space="preserve"> </w:t>
      </w:r>
      <w:r w:rsidRPr="00FE0BCB">
        <w:rPr>
          <w:rFonts w:ascii="Lato Light" w:eastAsiaTheme="minorEastAsia" w:hAnsi="Lato Light" w:cs="Times New Roman"/>
          <w:lang w:val="pl-PL"/>
        </w:rPr>
        <w:t xml:space="preserve">Podstawy wykluczenia, które w ramach niniejszego postępowania mają zastosowanie: </w:t>
      </w:r>
    </w:p>
    <w:p w14:paraId="4147716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a)określone w art. 108 ust. 1 ustawy </w:t>
      </w:r>
      <w:proofErr w:type="spellStart"/>
      <w:r w:rsidRPr="00FE0BCB">
        <w:rPr>
          <w:rFonts w:ascii="Lato Light" w:eastAsiaTheme="minorEastAsia" w:hAnsi="Lato Light" w:cs="Times New Roman"/>
          <w:lang w:val="pl-PL"/>
        </w:rPr>
        <w:t>Pzp</w:t>
      </w:r>
      <w:proofErr w:type="spellEnd"/>
      <w:r w:rsidRPr="00FE0BCB">
        <w:rPr>
          <w:rFonts w:ascii="Lato Light" w:eastAsiaTheme="minorEastAsia" w:hAnsi="Lato Light" w:cs="Times New Roman"/>
          <w:lang w:val="pl-PL"/>
        </w:rPr>
        <w:t xml:space="preserve">. </w:t>
      </w:r>
    </w:p>
    <w:p w14:paraId="6CD68D7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b)</w:t>
      </w:r>
      <w:r w:rsidRPr="00FE0BCB">
        <w:rPr>
          <w:rFonts w:ascii="Times New Roman" w:eastAsiaTheme="minorEastAsia" w:hAnsi="Times New Roman" w:cs="Times New Roman"/>
          <w:sz w:val="24"/>
          <w:szCs w:val="20"/>
          <w:lang w:val="pl-PL"/>
        </w:rPr>
        <w:t xml:space="preserve"> </w:t>
      </w:r>
      <w:bookmarkStart w:id="13" w:name="_Hlk103930110"/>
      <w:r w:rsidRPr="00FE0BCB">
        <w:rPr>
          <w:rFonts w:ascii="Lato Light" w:eastAsiaTheme="minorEastAsia" w:hAnsi="Lato Light" w:cs="Times New Roman"/>
          <w:lang w:val="pl-PL"/>
        </w:rPr>
        <w:t xml:space="preserve">określone  na podstawie </w:t>
      </w:r>
      <w:bookmarkStart w:id="14" w:name="_Hlk103930210"/>
      <w:r w:rsidRPr="00FE0BCB">
        <w:rPr>
          <w:rFonts w:ascii="Lato Light" w:eastAsiaTheme="minorEastAsia" w:hAnsi="Lato Light" w:cs="Times New Roman"/>
          <w:lang w:val="pl-PL"/>
        </w:rPr>
        <w:t>ustawy z 13.4.2022 r. o szczególnych rozwiązaniach w zakresie przeciwdziałania wspieraniu agresji na Ukrainę oraz służących ochronie bezpieczeństwa narodowego (Dz.U. z 2022 poz. 835).</w:t>
      </w:r>
    </w:p>
    <w:bookmarkEnd w:id="13"/>
    <w:bookmarkEnd w:id="14"/>
    <w:p w14:paraId="3BCB6E19" w14:textId="60235899" w:rsidR="00FE0BCB" w:rsidRPr="00FE0BCB" w:rsidRDefault="00FE0BCB" w:rsidP="009D3CD1">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2. Warunki udziału w postępowaniu określone przez Zamawiającego: </w:t>
      </w:r>
    </w:p>
    <w:p w14:paraId="161A4605" w14:textId="55FB0907" w:rsidR="00C9693B" w:rsidRDefault="0020418F" w:rsidP="00B77E37">
      <w:pPr>
        <w:jc w:val="both"/>
        <w:rPr>
          <w:rFonts w:ascii="Lato Light" w:eastAsiaTheme="minorEastAsia" w:hAnsi="Lato Light" w:cs="Times New Roman"/>
          <w:lang w:val="pl-PL"/>
        </w:rPr>
      </w:pPr>
      <w:r>
        <w:rPr>
          <w:rFonts w:ascii="Lato Light" w:eastAsiaTheme="minorEastAsia" w:hAnsi="Lato Light" w:cs="Times New Roman"/>
          <w:lang w:val="pl-PL"/>
        </w:rPr>
        <w:t xml:space="preserve">a)zdolność techniczna i zawodowa </w:t>
      </w:r>
    </w:p>
    <w:p w14:paraId="5E00185F" w14:textId="77777777" w:rsidR="0020418F" w:rsidRPr="00B77E37" w:rsidRDefault="0020418F" w:rsidP="00B77E37">
      <w:pPr>
        <w:jc w:val="both"/>
        <w:rPr>
          <w:rFonts w:ascii="Lato Light" w:hAnsi="Lato Light" w:cs="Linux Libertine G"/>
        </w:rPr>
      </w:pPr>
    </w:p>
    <w:p w14:paraId="1404384E" w14:textId="3FBF5830" w:rsidR="00FE0BCB" w:rsidRDefault="00FE0BCB" w:rsidP="00FE0BCB">
      <w:pPr>
        <w:jc w:val="both"/>
        <w:rPr>
          <w:rFonts w:ascii="Lato Light" w:hAnsi="Lato Light" w:cs="Linux Libertine G"/>
        </w:rPr>
      </w:pPr>
      <w:r w:rsidRPr="00FE0BCB">
        <w:rPr>
          <w:rFonts w:ascii="Lato Light" w:hAnsi="Lato Light" w:cs="Linux Libertine G"/>
        </w:rPr>
        <w:t>-</w:t>
      </w:r>
      <w:r w:rsidRPr="00FE0BCB">
        <w:rPr>
          <w:rFonts w:ascii="Lato Light" w:hAnsi="Lato Light" w:cs="Linux Libertine G"/>
          <w:b/>
          <w:bCs/>
        </w:rPr>
        <w:t>kierownik budowy</w:t>
      </w:r>
      <w:r w:rsidRPr="00FE0BCB">
        <w:rPr>
          <w:rFonts w:ascii="Lato Light" w:hAnsi="Lato Light" w:cs="Linux Libertine G"/>
        </w:rPr>
        <w:t xml:space="preserve">- </w:t>
      </w:r>
      <w:r w:rsidR="002B322D" w:rsidRPr="002B322D">
        <w:rPr>
          <w:rFonts w:ascii="Lato Light" w:hAnsi="Lato Light" w:cs="Linux Libertine G"/>
        </w:rPr>
        <w:t xml:space="preserve">jedna osoba posiadająca uprawnienia budowlane w specjalności </w:t>
      </w:r>
      <w:r w:rsidR="0020418F">
        <w:rPr>
          <w:rFonts w:ascii="Lato Light" w:hAnsi="Lato Light" w:cs="Linux Libertine G"/>
        </w:rPr>
        <w:t xml:space="preserve"> konstrukcyjno- budowlanej </w:t>
      </w:r>
      <w:r w:rsidR="002B322D" w:rsidRPr="002B322D">
        <w:rPr>
          <w:rFonts w:ascii="Lato Light" w:hAnsi="Lato Light" w:cs="Linux Libertine G"/>
        </w:rPr>
        <w:t>bez ograniczeń,  posiadająca  kwalifikacje zawodowe do wykonywania samodzielnych funkcji technicznych  budownictwie lub  uprawnienia równoważne</w:t>
      </w:r>
      <w:r w:rsidR="0020418F">
        <w:rPr>
          <w:rFonts w:ascii="Lato Light" w:hAnsi="Lato Light" w:cs="Linux Libertine G"/>
        </w:rPr>
        <w:t>,</w:t>
      </w:r>
    </w:p>
    <w:p w14:paraId="68BD2671" w14:textId="77777777" w:rsidR="0020418F" w:rsidRPr="00FE0BCB" w:rsidRDefault="0020418F" w:rsidP="00FE0BCB">
      <w:pPr>
        <w:jc w:val="both"/>
        <w:rPr>
          <w:rFonts w:ascii="Lato Light" w:hAnsi="Lato Light" w:cs="Linux Libertine G"/>
        </w:rPr>
      </w:pPr>
    </w:p>
    <w:p w14:paraId="299EDA65" w14:textId="1E01E654" w:rsidR="0020418F" w:rsidRDefault="0020418F" w:rsidP="0020418F">
      <w:pPr>
        <w:rPr>
          <w:rFonts w:ascii="Lato Light" w:eastAsiaTheme="minorEastAsia" w:hAnsi="Lato Light" w:cs="Times New Roman"/>
          <w:lang w:val="pl-PL"/>
        </w:rPr>
      </w:pPr>
      <w:r>
        <w:rPr>
          <w:rFonts w:ascii="Lato Light" w:eastAsiaTheme="minorEastAsia" w:hAnsi="Lato Light" w:cs="Times New Roman"/>
          <w:lang w:val="pl-PL"/>
        </w:rPr>
        <w:t>b)</w:t>
      </w:r>
      <w:r w:rsidRPr="0020418F">
        <w:t xml:space="preserve"> </w:t>
      </w:r>
      <w:r w:rsidRPr="0020418F">
        <w:rPr>
          <w:rFonts w:ascii="Lato Light" w:eastAsiaTheme="minorEastAsia" w:hAnsi="Lato Light" w:cs="Times New Roman"/>
          <w:lang w:val="pl-PL"/>
        </w:rPr>
        <w:t xml:space="preserve">Wykonawca </w:t>
      </w:r>
      <w:r w:rsidRPr="0020418F">
        <w:rPr>
          <w:rFonts w:ascii="Lato Light" w:eastAsiaTheme="minorEastAsia" w:hAnsi="Lato Light" w:cs="Times New Roman"/>
          <w:b/>
          <w:bCs/>
          <w:lang w:val="pl-PL"/>
        </w:rPr>
        <w:t>musi być ubezpieczony</w:t>
      </w:r>
      <w:r w:rsidRPr="0020418F">
        <w:rPr>
          <w:rFonts w:ascii="Lato Light" w:eastAsiaTheme="minorEastAsia" w:hAnsi="Lato Light" w:cs="Times New Roman"/>
          <w:lang w:val="pl-PL"/>
        </w:rPr>
        <w:t xml:space="preserve"> od odpowiedzialności cywilnej,  w zakresie prowadzonej </w:t>
      </w:r>
    </w:p>
    <w:p w14:paraId="2DAA4905" w14:textId="0B154227" w:rsidR="0020418F" w:rsidRPr="0020418F" w:rsidRDefault="0020418F" w:rsidP="0020418F">
      <w:pPr>
        <w:rPr>
          <w:rFonts w:ascii="Lato Light" w:eastAsiaTheme="minorEastAsia" w:hAnsi="Lato Light" w:cs="Times New Roman"/>
          <w:lang w:val="pl-PL"/>
        </w:rPr>
      </w:pPr>
      <w:r w:rsidRPr="0020418F">
        <w:rPr>
          <w:rFonts w:ascii="Lato Light" w:eastAsiaTheme="minorEastAsia" w:hAnsi="Lato Light" w:cs="Times New Roman"/>
          <w:lang w:val="pl-PL"/>
        </w:rPr>
        <w:t xml:space="preserve">działalności  związanej  z przedmiotem zamówienia przy minimalnej sumie gwarancyjnej nie mniejszej niż  100.000,00 zł  równowartości. Ważną polisę w tym zakresie Wykonawca musi posiadać przez cały okres realizacji umowy. </w:t>
      </w:r>
    </w:p>
    <w:p w14:paraId="2A67F983" w14:textId="77777777" w:rsidR="00FE0BCB" w:rsidRPr="00FE0BCB" w:rsidRDefault="00FE0BCB" w:rsidP="0020418F">
      <w:pPr>
        <w:spacing w:before="60" w:after="60" w:line="360" w:lineRule="auto"/>
        <w:jc w:val="both"/>
        <w:rPr>
          <w:rFonts w:ascii="Lato Light" w:eastAsiaTheme="minorEastAsia" w:hAnsi="Lato Light" w:cs="Times New Roman"/>
          <w:lang w:val="pl-PL"/>
        </w:rPr>
      </w:pPr>
    </w:p>
    <w:p w14:paraId="1DAAAD50" w14:textId="4E09ECD8" w:rsidR="00FE0BCB" w:rsidRPr="00FE0BCB" w:rsidRDefault="00FE0BCB" w:rsidP="00CC42F8">
      <w:pPr>
        <w:spacing w:before="60" w:after="60" w:line="360" w:lineRule="auto"/>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 xml:space="preserve">4. Postanowienia dotyczące Podmiotów udostępniających zasoby: </w:t>
      </w:r>
    </w:p>
    <w:p w14:paraId="37C79215"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1) Wykonawca może w celu potwierdzenia spełniania warunków udziału w postępowaniu                      w stosownych sytuacjach oraz w odniesieniu do niniejszego zamówienia polegać na zdolnościach technicznych lub zawodowych lub sytuacji finansowej lub ekonomicznej innych podmiotów, niezależnie od charakteru prawnego łączących go z nim stosunków prawnych. </w:t>
      </w:r>
    </w:p>
    <w:p w14:paraId="7E3BF60F"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2) 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5D5B93C2"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lastRenderedPageBreak/>
        <w:t xml:space="preserve">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Załącznik nr 4 (propozycja treści zobowiązania). </w:t>
      </w:r>
    </w:p>
    <w:p w14:paraId="1D40727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4) Zobowiązanie podmiotu udostępniającego zasoby, o którym mowa w </w:t>
      </w:r>
      <w:proofErr w:type="spellStart"/>
      <w:r w:rsidRPr="00FE0BCB">
        <w:rPr>
          <w:rFonts w:ascii="Lato Light" w:eastAsiaTheme="minorEastAsia" w:hAnsi="Lato Light" w:cs="Times New Roman"/>
          <w:lang w:val="pl-PL"/>
        </w:rPr>
        <w:t>ppkt</w:t>
      </w:r>
      <w:proofErr w:type="spellEnd"/>
      <w:r w:rsidRPr="00FE0BCB">
        <w:rPr>
          <w:rFonts w:ascii="Lato Light" w:eastAsiaTheme="minorEastAsia" w:hAnsi="Lato Light" w:cs="Times New Roman"/>
          <w:lang w:val="pl-PL"/>
        </w:rPr>
        <w:t>. 3) potwierdza, że stosunek łączący Wykonawcę z podmiotami udostępniającymi zasoby gwarantuje rzeczywisty dostęp do tych zasobów oraz określa w szczególności:</w:t>
      </w:r>
    </w:p>
    <w:p w14:paraId="4C74E64C"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a) zakres dostępnych Wykonawcy zasobów podmiotu udostępniającego zasoby; </w:t>
      </w:r>
    </w:p>
    <w:p w14:paraId="3BB3D6F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b) sposób i okres udostępnienia Wykonawcy i wykorzystania przez niego zasobów podmiotu udostępniającego te zasoby przy wykonywaniu zamówienia; </w:t>
      </w:r>
    </w:p>
    <w:p w14:paraId="7D4B788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35BE454"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5) Zamawiający oceni, czy udostępniane Wykonawcy przez inne podmioty zdolności techniczne lub zawodowe lub ich sytuacja finansowa lub ekonomiczna, pozwalają na wykazanie przez Wykonawcę spełniania warunków udziału w postępowaniu oraz dokona badania, czy nie zachodzą wobec nich podstawy wykluczenia, o których mowa w  niniejszej specyfikacji warunków zamówienia. </w:t>
      </w:r>
    </w:p>
    <w:p w14:paraId="07534C27"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6) Jeżeli zdolności techniczne lub zawodowe lub sytuacja ekonomiczna lub finansowa, Podmiotu udostępniającego zasoby nie potwierdzają spełnienia przez Wykonawcę warunków udziału w postępowaniu lub zachodzą wobec niego podstawy wykluczenia, Zamawiający żądać będzie, aby Wykonawca w określonym terminie: </w:t>
      </w:r>
    </w:p>
    <w:p w14:paraId="219D1B4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a) zastąpił ten podmiot innym podmiotem lub podmiotami lub </w:t>
      </w:r>
    </w:p>
    <w:p w14:paraId="232C6BF4"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b) wykazał, że samodzielnie spełnia warunki udziału w postępowaniu. </w:t>
      </w:r>
    </w:p>
    <w:p w14:paraId="7A363E76"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p>
    <w:p w14:paraId="0E07385F"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7) Wykonawca, który polega na sytuacji ekonomicznej lub finansowej innych podmiotów, odpowiada solidarnie z podmiotem, który zobowiązał się do udostępnienia zasobów, za szkodę poniesioną przez Zamawiającego powstałą wskutek nieudostępnienia tych zasobów, chyba że za nieudostępnienie zasobów nie ponosi winy. </w:t>
      </w:r>
    </w:p>
    <w:p w14:paraId="460A3F9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lastRenderedPageBreak/>
        <w:t xml:space="preserve">8) 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12369512" w14:textId="52B48C41"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9) Wykonawca, w przypadku polegania na zdolnościach lub sytuacji podmiotów udostępniających zasoby, przedstawia wraz z oświadczeniem (wzór – załącznik nr 2 do SWZ)  także oświadczenie podmiotu udostepniającego zasoby, potwierdzające brak podstaw wykluczenia tego podmiotu oraz spełnianie warunków udziału w postępowaniu    w zakresie, w jakim wykonawca powołuje się na jego zasoby, </w:t>
      </w:r>
    </w:p>
    <w:p w14:paraId="530187C3"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10) Oświadczenia podmiotów udostępniających zasoby powinny być złożone w formie elektronicznej (tj. opatrzonej kwalifikowanym podpisem elektronicznym), lub w postaci elektronicznej opatrzonej podpisem zaufanym lub podpisem osobistym w zakresie, w jakim potwierdzają okoliczności, o których mowa w treści art. 273 ust. 1 ustawy </w:t>
      </w:r>
      <w:proofErr w:type="spellStart"/>
      <w:r w:rsidRPr="00FE0BCB">
        <w:rPr>
          <w:rFonts w:ascii="Lato Light" w:eastAsiaTheme="minorEastAsia" w:hAnsi="Lato Light" w:cs="Times New Roman"/>
          <w:lang w:val="pl-PL"/>
        </w:rPr>
        <w:t>Pzp</w:t>
      </w:r>
      <w:proofErr w:type="spellEnd"/>
      <w:r w:rsidRPr="00FE0BCB">
        <w:rPr>
          <w:rFonts w:ascii="Lato Light" w:eastAsiaTheme="minorEastAsia" w:hAnsi="Lato Light" w:cs="Times New Roman"/>
          <w:lang w:val="pl-PL"/>
        </w:rPr>
        <w:t xml:space="preserve">. </w:t>
      </w:r>
    </w:p>
    <w:p w14:paraId="7CC234D4"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Należy je przesłać zgodnie z zasadami określonymi w niniejszej specyfikacji.</w:t>
      </w:r>
    </w:p>
    <w:p w14:paraId="4171A5EC" w14:textId="558F492C" w:rsidR="00FE0BCB" w:rsidRPr="00FE0BCB" w:rsidRDefault="00FE0BCB" w:rsidP="00C9693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11)</w:t>
      </w:r>
      <w:r w:rsidRPr="00FE0BCB">
        <w:rPr>
          <w:rFonts w:ascii="Times New Roman" w:eastAsiaTheme="minorEastAsia" w:hAnsi="Times New Roman" w:cs="Times New Roman"/>
          <w:sz w:val="24"/>
          <w:szCs w:val="20"/>
          <w:lang w:val="pl-PL"/>
        </w:rPr>
        <w:t xml:space="preserve"> </w:t>
      </w:r>
      <w:r w:rsidRPr="00FE0BCB">
        <w:rPr>
          <w:rFonts w:ascii="Lato Light" w:eastAsiaTheme="minorEastAsia" w:hAnsi="Lato Light" w:cs="Times New Roman"/>
          <w:lang w:val="pl-PL"/>
        </w:rPr>
        <w:t xml:space="preserve">Zamawiający może wykluczyć Wykonawcę na każdym etapie postępowania o udzielenie zamówienia                   </w:t>
      </w:r>
    </w:p>
    <w:p w14:paraId="3FF720C8" w14:textId="77777777" w:rsidR="00FE0BCB" w:rsidRPr="00FE0BCB" w:rsidRDefault="00FE0BCB" w:rsidP="00FE0BCB">
      <w:pPr>
        <w:spacing w:before="60" w:after="60"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III. Wykaz oświadczeń lub dokumentów.</w:t>
      </w:r>
    </w:p>
    <w:p w14:paraId="06B16E87" w14:textId="4CD59F7E" w:rsidR="00FE0BCB" w:rsidRPr="00FE0BCB" w:rsidRDefault="00FE0BCB" w:rsidP="00FE0BCB">
      <w:pPr>
        <w:spacing w:before="60" w:after="60"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1. Na ofertę składają się następujące dokumenty i załączniki</w:t>
      </w:r>
      <w:r w:rsidR="00ED597C">
        <w:rPr>
          <w:rFonts w:ascii="Lato Light" w:eastAsiaTheme="minorEastAsia" w:hAnsi="Lato Light" w:cs="Times New Roman"/>
          <w:b/>
          <w:bCs/>
          <w:lang w:val="pl-PL"/>
        </w:rPr>
        <w:t>- każdy z ich musi zostać podpisany w sposób określony  w niniejszej SWZ.</w:t>
      </w:r>
    </w:p>
    <w:p w14:paraId="5FE9EAA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1) Formularz ofertowy - wypełniony i podpisany przez Wykonawcę - Załącznik nr 1 do SWZ </w:t>
      </w:r>
    </w:p>
    <w:p w14:paraId="2BDC4963"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2) Oświadczenie Wykonawcy o nie podleganiu wykluczeniu, spełnieniu warunków udziału w postępowaniu – Załącznik nr 2 do SWZ.</w:t>
      </w:r>
    </w:p>
    <w:p w14:paraId="3CF81556" w14:textId="761B4B94"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3</w:t>
      </w:r>
      <w:r w:rsidR="0020418F">
        <w:rPr>
          <w:rFonts w:ascii="Lato Light" w:eastAsiaTheme="minorEastAsia" w:hAnsi="Lato Light" w:cs="Times New Roman"/>
          <w:lang w:val="pl-PL"/>
        </w:rPr>
        <w:t>-</w:t>
      </w:r>
    </w:p>
    <w:p w14:paraId="14574AD4" w14:textId="6E19FD6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4</w:t>
      </w:r>
      <w:r w:rsidR="0020418F">
        <w:rPr>
          <w:rFonts w:ascii="Lato Light" w:eastAsiaTheme="minorEastAsia" w:hAnsi="Lato Light" w:cs="Times New Roman"/>
          <w:lang w:val="pl-PL"/>
        </w:rPr>
        <w:t>-</w:t>
      </w:r>
    </w:p>
    <w:p w14:paraId="73DE5E8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4) Wraz z Ofertą Wykonawca zobowiązany jest złożyć za pośrednictwem Platformy: </w:t>
      </w:r>
    </w:p>
    <w:p w14:paraId="34DD9E76"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pełnomocnictwo lub inny dokument potwierdzający umocowanie do reprezentowania wszystkich Wykonawców wspólnie ubiegających się o udzielenie zamówienia (np. umowa</w:t>
      </w:r>
      <w:ins w:id="15" w:author="MagdaC" w:date="2021-05-28T09:10:00Z">
        <w:r w:rsidRPr="00FE0BCB">
          <w:rPr>
            <w:rFonts w:ascii="Lato Light" w:eastAsiaTheme="minorEastAsia" w:hAnsi="Lato Light" w:cs="Times New Roman"/>
            <w:lang w:val="pl-PL"/>
          </w:rPr>
          <w:t xml:space="preserve">          </w:t>
        </w:r>
      </w:ins>
      <w:r w:rsidRPr="00FE0BCB">
        <w:rPr>
          <w:rFonts w:ascii="Lato Light" w:eastAsiaTheme="minorEastAsia" w:hAnsi="Lato Light" w:cs="Times New Roman"/>
          <w:lang w:val="pl-PL"/>
        </w:rPr>
        <w:t xml:space="preserve"> o współdziałaniu). Pełnomocnik może być ustanowiony do reprezentowania Wykonawców w postępowaniu albo do reprezentowania w postępowaniu i zawarcia umowy. </w:t>
      </w:r>
    </w:p>
    <w:p w14:paraId="3514F5E6"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pełnomocnictwo lub inny dokument potwierdzający umocowanie do reprezentowania Wykonawcy lub podmiotu udostępniającego zasoby do złożenia Oferty względnie do podpisania podmiotowych środków dowodowych lub innych oświadczeń i dokumentów składanych wraz z Ofertą, chyba, że prawo do ich podpisania wynika z właściwego rejestru lub innych dokumentów. </w:t>
      </w:r>
    </w:p>
    <w:p w14:paraId="002A5B04"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lastRenderedPageBreak/>
        <w:t xml:space="preserve">- zobowiązania wymagane postanowieniami niniejszej </w:t>
      </w:r>
      <w:proofErr w:type="spellStart"/>
      <w:r w:rsidRPr="00FE0BCB">
        <w:rPr>
          <w:rFonts w:ascii="Lato Light" w:eastAsiaTheme="minorEastAsia" w:hAnsi="Lato Light" w:cs="Times New Roman"/>
          <w:lang w:val="pl-PL"/>
        </w:rPr>
        <w:t>swz</w:t>
      </w:r>
      <w:proofErr w:type="spellEnd"/>
      <w:r w:rsidRPr="00FE0BCB">
        <w:rPr>
          <w:rFonts w:ascii="Lato Light" w:eastAsiaTheme="minorEastAsia" w:hAnsi="Lato Light" w:cs="Times New Roman"/>
          <w:lang w:val="pl-PL"/>
        </w:rPr>
        <w:t xml:space="preserve"> w przypadku, gdy Wykonawca polega na zdolnościach podmiotów udostępniających zasoby w celu potwierdzenia spełniania warunków udziału w postępowaniu wraz z pełnomocnictwami, jeżeli prawo do podpisania danego zobowiązania nie wynika z właściwego rejestru lub innych dokumentów. </w:t>
      </w:r>
    </w:p>
    <w:p w14:paraId="73F24F7D" w14:textId="77777777" w:rsidR="00FE0BCB" w:rsidRPr="00FE0BCB" w:rsidRDefault="00FE0BCB" w:rsidP="00FE0BCB">
      <w:pPr>
        <w:shd w:val="clear" w:color="auto" w:fill="FFFFFF"/>
        <w:tabs>
          <w:tab w:val="left" w:pos="3013"/>
          <w:tab w:val="left" w:pos="3470"/>
        </w:tabs>
        <w:spacing w:line="100" w:lineRule="atLeast"/>
        <w:rPr>
          <w:rFonts w:ascii="Lato Light" w:eastAsia="Arial Unicode MS" w:hAnsi="Lato Light"/>
          <w:kern w:val="1"/>
          <w:lang w:val="pl-PL" w:eastAsia="hi-IN" w:bidi="hi-IN"/>
        </w:rPr>
      </w:pPr>
      <w:r w:rsidRPr="00FE0BCB">
        <w:rPr>
          <w:rFonts w:ascii="Lato Light" w:hAnsi="Lato Light"/>
        </w:rPr>
        <w:t>2.</w:t>
      </w:r>
      <w:r w:rsidRPr="00FE0BCB">
        <w:rPr>
          <w:rFonts w:ascii="Lato Light" w:eastAsia="Arial Unicode MS" w:hAnsi="Lato Light"/>
          <w:kern w:val="1"/>
          <w:lang w:val="pl-PL" w:eastAsia="hi-IN" w:bidi="hi-IN"/>
        </w:rPr>
        <w:t xml:space="preserve">  Informacja o podmiotowych środkach dowodowych. </w:t>
      </w:r>
    </w:p>
    <w:p w14:paraId="31E0609B" w14:textId="77777777" w:rsidR="00FE0BCB" w:rsidRPr="00FE0BCB" w:rsidRDefault="00FE0BCB" w:rsidP="00FE0BCB">
      <w:pPr>
        <w:widowControl w:val="0"/>
        <w:shd w:val="clear" w:color="auto" w:fill="FFFFFF"/>
        <w:tabs>
          <w:tab w:val="left" w:pos="3013"/>
          <w:tab w:val="left" w:pos="3470"/>
        </w:tabs>
        <w:suppressAutoHyphens/>
        <w:spacing w:line="100" w:lineRule="atLeast"/>
        <w:rPr>
          <w:rFonts w:ascii="Lato Light" w:eastAsia="Arial Unicode MS" w:hAnsi="Lato Light"/>
          <w:kern w:val="1"/>
          <w:lang w:val="pl-PL" w:eastAsia="hi-IN" w:bidi="hi-IN"/>
        </w:rPr>
      </w:pPr>
      <w:r w:rsidRPr="00FE0BCB">
        <w:rPr>
          <w:rFonts w:ascii="Lato Light" w:eastAsia="Arial Unicode MS" w:hAnsi="Lato Light"/>
          <w:kern w:val="1"/>
          <w:lang w:val="pl-PL" w:eastAsia="hi-IN" w:bidi="hi-IN"/>
        </w:rPr>
        <w:t xml:space="preserve">1. Oświadczenie o niepodleganiu wykluczeniu, spełnianiu warunków udziału w postępowaniu, o którym mowa w art. 125 ust. 1 ustawy. </w:t>
      </w:r>
    </w:p>
    <w:p w14:paraId="07E6D548" w14:textId="77777777" w:rsidR="00FE0BCB" w:rsidRPr="00FE0BCB" w:rsidRDefault="00FE0BCB" w:rsidP="00FE0BCB">
      <w:pPr>
        <w:widowControl w:val="0"/>
        <w:shd w:val="clear" w:color="auto" w:fill="FFFFFF"/>
        <w:tabs>
          <w:tab w:val="left" w:pos="3013"/>
          <w:tab w:val="left" w:pos="3470"/>
        </w:tabs>
        <w:suppressAutoHyphens/>
        <w:spacing w:line="100" w:lineRule="atLeast"/>
        <w:rPr>
          <w:rFonts w:ascii="Lato Light" w:eastAsia="Arial Unicode MS" w:hAnsi="Lato Light"/>
          <w:kern w:val="1"/>
          <w:lang w:val="pl-PL" w:eastAsia="hi-IN" w:bidi="hi-IN"/>
        </w:rPr>
      </w:pPr>
      <w:r w:rsidRPr="00FE0BCB">
        <w:rPr>
          <w:rFonts w:ascii="Lato Light" w:eastAsia="Arial Unicode MS" w:hAnsi="Lato Light"/>
          <w:kern w:val="1"/>
          <w:lang w:val="pl-PL" w:eastAsia="hi-IN" w:bidi="hi-IN"/>
        </w:rPr>
        <w:t xml:space="preserve">1)Do oferty wykonawca dołącza oświadczenie o niepodleganiu wykluczeniu, spełnianiu warunków udziału w postępowaniu, w zakresie wskazanym przez zamawiającego. </w:t>
      </w:r>
    </w:p>
    <w:p w14:paraId="3D90DCC2" w14:textId="77777777" w:rsidR="00FE0BCB" w:rsidRPr="00FE0BCB" w:rsidRDefault="00FE0BCB" w:rsidP="00FE0BCB">
      <w:pPr>
        <w:widowControl w:val="0"/>
        <w:shd w:val="clear" w:color="auto" w:fill="FFFFFF"/>
        <w:tabs>
          <w:tab w:val="left" w:pos="3013"/>
          <w:tab w:val="left" w:pos="3470"/>
        </w:tabs>
        <w:suppressAutoHyphens/>
        <w:spacing w:line="100" w:lineRule="atLeast"/>
        <w:rPr>
          <w:rFonts w:ascii="Lato Light" w:eastAsia="Arial Unicode MS" w:hAnsi="Lato Light"/>
          <w:kern w:val="1"/>
          <w:lang w:val="pl-PL" w:eastAsia="hi-IN" w:bidi="hi-IN"/>
        </w:rPr>
      </w:pPr>
    </w:p>
    <w:p w14:paraId="7971E1C1" w14:textId="77777777" w:rsidR="00FE0BCB" w:rsidRPr="00FE0BCB" w:rsidRDefault="00FE0BCB" w:rsidP="00FE0BCB">
      <w:pPr>
        <w:widowControl w:val="0"/>
        <w:shd w:val="clear" w:color="auto" w:fill="FFFFFF"/>
        <w:tabs>
          <w:tab w:val="left" w:pos="3013"/>
          <w:tab w:val="left" w:pos="3470"/>
        </w:tabs>
        <w:suppressAutoHyphens/>
        <w:spacing w:line="100" w:lineRule="atLeast"/>
        <w:rPr>
          <w:rFonts w:ascii="Lato Light" w:eastAsia="Arial Unicode MS" w:hAnsi="Lato Light"/>
          <w:kern w:val="1"/>
          <w:lang w:val="pl-PL" w:eastAsia="hi-IN" w:bidi="hi-IN"/>
        </w:rPr>
      </w:pPr>
      <w:r w:rsidRPr="00FE0BCB">
        <w:rPr>
          <w:rFonts w:ascii="Lato Light" w:eastAsia="Arial Unicode MS" w:hAnsi="Lato Light"/>
          <w:kern w:val="1"/>
          <w:lang w:val="pl-PL" w:eastAsia="hi-IN" w:bidi="hi-IN"/>
        </w:rPr>
        <w:t xml:space="preserve">2)Oświadczenie, o którym mowa w </w:t>
      </w:r>
      <w:proofErr w:type="spellStart"/>
      <w:r w:rsidRPr="00FE0BCB">
        <w:rPr>
          <w:rFonts w:ascii="Lato Light" w:eastAsia="Arial Unicode MS" w:hAnsi="Lato Light"/>
          <w:kern w:val="1"/>
          <w:lang w:val="pl-PL" w:eastAsia="hi-IN" w:bidi="hi-IN"/>
        </w:rPr>
        <w:t>ppkt</w:t>
      </w:r>
      <w:proofErr w:type="spellEnd"/>
      <w:r w:rsidRPr="00FE0BCB">
        <w:rPr>
          <w:rFonts w:ascii="Lato Light" w:eastAsia="Arial Unicode MS" w:hAnsi="Lato Light"/>
          <w:kern w:val="1"/>
          <w:lang w:val="pl-PL" w:eastAsia="hi-IN" w:bidi="hi-IN"/>
        </w:rPr>
        <w:t xml:space="preserve"> 1), stanowi dowód potwierdzający brak podstaw wykluczenia, spełnianie warunków udziału w postępowaniu, na dzień składania ofert, tymczasowo zastępujący wymagane przez zamawiającego podmiotowe środki dowodowe.  </w:t>
      </w:r>
    </w:p>
    <w:p w14:paraId="20EE9CCE" w14:textId="77777777" w:rsidR="00FE0BCB" w:rsidRPr="00FE0BCB" w:rsidRDefault="00FE0BCB" w:rsidP="00FE0BCB">
      <w:pPr>
        <w:widowControl w:val="0"/>
        <w:shd w:val="clear" w:color="auto" w:fill="FFFFFF"/>
        <w:tabs>
          <w:tab w:val="left" w:pos="3013"/>
          <w:tab w:val="left" w:pos="3470"/>
        </w:tabs>
        <w:suppressAutoHyphens/>
        <w:spacing w:line="100" w:lineRule="atLeast"/>
        <w:rPr>
          <w:rFonts w:ascii="Lato Light" w:eastAsia="Arial Unicode MS" w:hAnsi="Lato Light"/>
          <w:kern w:val="1"/>
          <w:lang w:val="pl-PL" w:eastAsia="hi-IN" w:bidi="hi-IN"/>
        </w:rPr>
      </w:pPr>
    </w:p>
    <w:p w14:paraId="7D024FB1" w14:textId="77777777" w:rsidR="00FE0BCB" w:rsidRPr="00FE0BCB" w:rsidRDefault="00FE0BCB" w:rsidP="00FE0BCB">
      <w:pPr>
        <w:widowControl w:val="0"/>
        <w:shd w:val="clear" w:color="auto" w:fill="FFFFFF"/>
        <w:tabs>
          <w:tab w:val="left" w:pos="3013"/>
          <w:tab w:val="left" w:pos="3470"/>
        </w:tabs>
        <w:suppressAutoHyphens/>
        <w:spacing w:line="100" w:lineRule="atLeast"/>
        <w:rPr>
          <w:rFonts w:ascii="Lato Light" w:eastAsia="Arial Unicode MS" w:hAnsi="Lato Light"/>
          <w:kern w:val="1"/>
          <w:lang w:val="pl-PL" w:eastAsia="hi-IN" w:bidi="hi-IN"/>
        </w:rPr>
      </w:pPr>
      <w:r w:rsidRPr="00FE0BCB">
        <w:rPr>
          <w:rFonts w:ascii="Lato Light" w:eastAsia="Arial Unicode MS" w:hAnsi="Lato Light"/>
          <w:kern w:val="1"/>
          <w:lang w:val="pl-PL" w:eastAsia="hi-IN" w:bidi="hi-IN"/>
        </w:rPr>
        <w:t xml:space="preserve">3)W przypadku wspólnego ubiegania się o zamówienie przez wykonawców, </w:t>
      </w:r>
      <w:proofErr w:type="spellStart"/>
      <w:r w:rsidRPr="00FE0BCB">
        <w:rPr>
          <w:rFonts w:ascii="Lato Light" w:eastAsia="Arial Unicode MS" w:hAnsi="Lato Light"/>
          <w:kern w:val="1"/>
          <w:lang w:val="pl-PL" w:eastAsia="hi-IN" w:bidi="hi-IN"/>
        </w:rPr>
        <w:t>oświadczenie,o</w:t>
      </w:r>
      <w:proofErr w:type="spellEnd"/>
      <w:r w:rsidRPr="00FE0BCB">
        <w:rPr>
          <w:rFonts w:ascii="Lato Light" w:eastAsia="Arial Unicode MS" w:hAnsi="Lato Light"/>
          <w:kern w:val="1"/>
          <w:lang w:val="pl-PL" w:eastAsia="hi-IN" w:bidi="hi-IN"/>
        </w:rPr>
        <w:t xml:space="preserve"> którym mowa w </w:t>
      </w:r>
      <w:proofErr w:type="spellStart"/>
      <w:r w:rsidRPr="00FE0BCB">
        <w:rPr>
          <w:rFonts w:ascii="Lato Light" w:eastAsia="Arial Unicode MS" w:hAnsi="Lato Light"/>
          <w:kern w:val="1"/>
          <w:lang w:val="pl-PL" w:eastAsia="hi-IN" w:bidi="hi-IN"/>
        </w:rPr>
        <w:t>ppkt</w:t>
      </w:r>
      <w:proofErr w:type="spellEnd"/>
      <w:r w:rsidRPr="00FE0BCB">
        <w:rPr>
          <w:rFonts w:ascii="Lato Light" w:eastAsia="Arial Unicode MS" w:hAnsi="Lato Light"/>
          <w:kern w:val="1"/>
          <w:lang w:val="pl-PL" w:eastAsia="hi-IN" w:bidi="hi-IN"/>
        </w:rPr>
        <w:t xml:space="preserve"> 1), składa każdy z wykonawców. Oświadczenia te potwierdzają brak podstaw wykluczenia oraz spełnianie warunków udziału w postępowaniu w zakresie,  w jakim każdy z wykonawców wykazuje spełnianie warunków udziału w postępowaniu. </w:t>
      </w:r>
    </w:p>
    <w:p w14:paraId="5CB836BB" w14:textId="77777777" w:rsidR="00FE0BCB" w:rsidRPr="00FE0BCB" w:rsidRDefault="00FE0BCB" w:rsidP="00FE0BCB">
      <w:pPr>
        <w:widowControl w:val="0"/>
        <w:shd w:val="clear" w:color="auto" w:fill="FFFFFF"/>
        <w:tabs>
          <w:tab w:val="left" w:pos="3013"/>
          <w:tab w:val="left" w:pos="3470"/>
        </w:tabs>
        <w:suppressAutoHyphens/>
        <w:spacing w:line="100" w:lineRule="atLeast"/>
        <w:rPr>
          <w:rFonts w:ascii="Lato Light" w:eastAsia="Arial Unicode MS" w:hAnsi="Lato Light"/>
          <w:kern w:val="1"/>
          <w:lang w:val="pl-PL" w:eastAsia="hi-IN" w:bidi="hi-IN"/>
        </w:rPr>
      </w:pPr>
    </w:p>
    <w:p w14:paraId="22188079" w14:textId="77777777" w:rsidR="00FE0BCB" w:rsidRPr="00FE0BCB" w:rsidRDefault="00FE0BCB" w:rsidP="00FE0BCB">
      <w:pPr>
        <w:widowControl w:val="0"/>
        <w:shd w:val="clear" w:color="auto" w:fill="FFFFFF"/>
        <w:tabs>
          <w:tab w:val="left" w:pos="3013"/>
          <w:tab w:val="left" w:pos="3470"/>
        </w:tabs>
        <w:suppressAutoHyphens/>
        <w:spacing w:line="100" w:lineRule="atLeast"/>
        <w:rPr>
          <w:rFonts w:ascii="Lato Light" w:eastAsia="Arial Unicode MS" w:hAnsi="Lato Light"/>
          <w:kern w:val="1"/>
          <w:lang w:val="pl-PL" w:eastAsia="hi-IN" w:bidi="hi-IN"/>
        </w:rPr>
      </w:pPr>
      <w:r w:rsidRPr="00FE0BCB">
        <w:rPr>
          <w:rFonts w:ascii="Lato Light" w:eastAsia="Arial Unicode MS" w:hAnsi="Lato Light"/>
          <w:kern w:val="1"/>
          <w:lang w:val="pl-PL" w:eastAsia="hi-IN" w:bidi="hi-IN"/>
        </w:rPr>
        <w:t xml:space="preserve">4)Wykonawca, w przypadku polegania na zdolnościach lub sytuacji podmiotów udostępniających zasoby, przedstawia, wraz z oświadczeniem, o którym mowa w </w:t>
      </w:r>
      <w:proofErr w:type="spellStart"/>
      <w:r w:rsidRPr="00FE0BCB">
        <w:rPr>
          <w:rFonts w:ascii="Lato Light" w:eastAsia="Arial Unicode MS" w:hAnsi="Lato Light"/>
          <w:kern w:val="1"/>
          <w:lang w:val="pl-PL" w:eastAsia="hi-IN" w:bidi="hi-IN"/>
        </w:rPr>
        <w:t>ppkt</w:t>
      </w:r>
      <w:proofErr w:type="spellEnd"/>
      <w:r w:rsidRPr="00FE0BCB">
        <w:rPr>
          <w:rFonts w:ascii="Lato Light" w:eastAsia="Arial Unicode MS" w:hAnsi="Lato Light"/>
          <w:kern w:val="1"/>
          <w:lang w:val="pl-PL" w:eastAsia="hi-IN" w:bidi="hi-IN"/>
        </w:rPr>
        <w:t xml:space="preserve"> 1), także oświadczenie podmiotu udostępniającego zasoby, potwierdzające brak podstaw wykluczenia tego podmiotu oraz odpowiednio spełnianie warunków udziału w postępowaniu, w zakresie, w jakim wykonawca powołuje się na jego zasoby.</w:t>
      </w:r>
    </w:p>
    <w:p w14:paraId="210561F3" w14:textId="77777777" w:rsidR="00FE0BCB" w:rsidRPr="00FE0BCB" w:rsidRDefault="00FE0BCB" w:rsidP="00FE0BCB">
      <w:pPr>
        <w:widowControl w:val="0"/>
        <w:shd w:val="clear" w:color="auto" w:fill="FFFFFF"/>
        <w:tabs>
          <w:tab w:val="left" w:pos="3013"/>
          <w:tab w:val="left" w:pos="3470"/>
        </w:tabs>
        <w:suppressAutoHyphens/>
        <w:spacing w:line="100" w:lineRule="atLeast"/>
        <w:rPr>
          <w:rFonts w:ascii="Lato Light" w:eastAsia="Arial Unicode MS" w:hAnsi="Lato Light"/>
          <w:kern w:val="1"/>
          <w:lang w:val="pl-PL" w:eastAsia="hi-IN" w:bidi="hi-IN"/>
        </w:rPr>
      </w:pPr>
    </w:p>
    <w:p w14:paraId="668B5F66" w14:textId="77777777" w:rsidR="00FE0BCB" w:rsidRPr="00FE0BCB" w:rsidRDefault="00FE0BCB" w:rsidP="00FE0BCB">
      <w:pPr>
        <w:widowControl w:val="0"/>
        <w:shd w:val="clear" w:color="auto" w:fill="FFFFFF"/>
        <w:tabs>
          <w:tab w:val="left" w:pos="3013"/>
          <w:tab w:val="left" w:pos="3470"/>
        </w:tabs>
        <w:suppressAutoHyphens/>
        <w:spacing w:line="100" w:lineRule="atLeast"/>
        <w:rPr>
          <w:rFonts w:ascii="Lato Light" w:eastAsia="Arial Unicode MS" w:hAnsi="Lato Light"/>
          <w:kern w:val="1"/>
          <w:lang w:val="pl-PL" w:eastAsia="hi-IN" w:bidi="hi-IN"/>
        </w:rPr>
      </w:pPr>
    </w:p>
    <w:p w14:paraId="0BD7A7C5" w14:textId="26393EF2"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2. W celu potwierdzenia braku podstaw wykluczenia wykonawcy z udziału w postępowaniu o udzielenie zamówienia publicznego, zwanego dalej „postępowaniem”, zamawiający żąda następujących podmiotowych środków dowodowych</w:t>
      </w:r>
      <w:r w:rsidR="0018410E">
        <w:rPr>
          <w:rFonts w:ascii="Lato Light" w:eastAsiaTheme="minorEastAsia" w:hAnsi="Lato Light" w:cs="Times New Roman"/>
          <w:lang w:val="pl-PL"/>
        </w:rPr>
        <w:t>: nie zada się dokumentów.</w:t>
      </w:r>
    </w:p>
    <w:p w14:paraId="4244AFE0" w14:textId="55C3084E" w:rsidR="00FE0BCB" w:rsidRPr="00FE0BCB" w:rsidRDefault="00FE0BCB" w:rsidP="0018410E">
      <w:pPr>
        <w:spacing w:before="60" w:after="60" w:line="360" w:lineRule="auto"/>
        <w:jc w:val="both"/>
        <w:rPr>
          <w:rFonts w:ascii="Lato Light" w:eastAsiaTheme="minorEastAsia" w:hAnsi="Lato Light" w:cs="Times New Roman"/>
          <w:lang w:val="pl-PL"/>
        </w:rPr>
      </w:pPr>
    </w:p>
    <w:p w14:paraId="601C0601" w14:textId="65295B7F" w:rsidR="00FE0BCB" w:rsidRPr="00FE0BCB" w:rsidRDefault="0018410E" w:rsidP="00FE0BCB">
      <w:pPr>
        <w:spacing w:before="60" w:after="60" w:line="360" w:lineRule="auto"/>
        <w:ind w:left="426" w:hanging="426"/>
        <w:jc w:val="both"/>
        <w:rPr>
          <w:rFonts w:ascii="Lato Light" w:eastAsiaTheme="minorEastAsia" w:hAnsi="Lato Light" w:cs="Times New Roman"/>
          <w:lang w:val="pl-PL"/>
        </w:rPr>
      </w:pPr>
      <w:r>
        <w:rPr>
          <w:rFonts w:ascii="Lato Light" w:eastAsiaTheme="minorEastAsia" w:hAnsi="Lato Light" w:cs="Times New Roman"/>
          <w:lang w:val="pl-PL"/>
        </w:rPr>
        <w:t>1</w:t>
      </w:r>
      <w:r w:rsidR="00FE0BCB" w:rsidRPr="00FE0BCB">
        <w:rPr>
          <w:rFonts w:ascii="Lato Light" w:eastAsiaTheme="minorEastAsia" w:hAnsi="Lato Light" w:cs="Times New Roman"/>
          <w:lang w:val="pl-PL"/>
        </w:rPr>
        <w:t>) Zamawiający żąda od wykonawcy, który polega na zdolnościach technicznych lub zawodowych podmiotów udostępniających zasoby na zasadach określonych w art. 118 ustawy, przedstawienia podmiotowych środków dowodowych, o których mowa w pkt 1, dotyczących tych podmiotów, potwierdzających, że nie zachodzą wobec tych podmiotów podstawy wykluczenia z postępowania.</w:t>
      </w:r>
    </w:p>
    <w:p w14:paraId="2E1F4834" w14:textId="45F55213"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3.</w:t>
      </w:r>
      <w:r w:rsidRPr="00FE0BCB">
        <w:rPr>
          <w:rFonts w:ascii="Lato Light" w:eastAsiaTheme="minorEastAsia" w:hAnsi="Lato Light" w:cs="Times New Roman"/>
          <w:lang w:val="pl-PL"/>
        </w:rPr>
        <w:tab/>
        <w:t>Wykaz podmiotowych środków dowodowych na potwierdzenie, że wykonawca spełnia warunki udziału w postępowaniu</w:t>
      </w:r>
      <w:r w:rsidR="0020418F">
        <w:rPr>
          <w:rFonts w:ascii="Lato Light" w:eastAsiaTheme="minorEastAsia" w:hAnsi="Lato Light" w:cs="Times New Roman"/>
          <w:lang w:val="pl-PL"/>
        </w:rPr>
        <w:t xml:space="preserve">- Zamawiający nie żąda </w:t>
      </w:r>
    </w:p>
    <w:p w14:paraId="35D5D7D4"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p>
    <w:p w14:paraId="67C5BF23"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2)</w:t>
      </w:r>
      <w:r w:rsidRPr="00FE0BCB">
        <w:rPr>
          <w:rFonts w:ascii="Lato Light" w:eastAsiaTheme="minorEastAsia" w:hAnsi="Lato Light" w:cs="Times New Roman"/>
          <w:lang w:val="pl-PL"/>
        </w:rPr>
        <w:tab/>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w:t>
      </w:r>
      <w:r w:rsidRPr="00FE0BCB">
        <w:rPr>
          <w:rFonts w:ascii="Lato Light" w:eastAsiaTheme="minorEastAsia" w:hAnsi="Lato Light" w:cs="Times New Roman"/>
          <w:lang w:val="pl-PL"/>
        </w:rPr>
        <w:lastRenderedPageBreak/>
        <w:t>środek dowodowy potwierdzający, że wykonawca realizując zamówienie, będzie dysponował niezbędnymi zasobami tych podmiotów.</w:t>
      </w:r>
    </w:p>
    <w:p w14:paraId="28427F14" w14:textId="7EDD6644"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3)</w:t>
      </w:r>
      <w:r w:rsidRPr="00FE0BCB">
        <w:rPr>
          <w:rFonts w:ascii="Lato Light" w:eastAsiaTheme="minorEastAsia" w:hAnsi="Lato Light" w:cs="Times New Roman"/>
          <w:lang w:val="pl-PL"/>
        </w:rPr>
        <w:tab/>
      </w:r>
      <w:r w:rsidR="0020418F">
        <w:rPr>
          <w:rFonts w:ascii="Lato Light" w:eastAsiaTheme="minorEastAsia" w:hAnsi="Lato Light" w:cs="Times New Roman"/>
          <w:lang w:val="pl-PL"/>
        </w:rPr>
        <w:t>-</w:t>
      </w:r>
    </w:p>
    <w:p w14:paraId="1A11E22F"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4)</w:t>
      </w:r>
      <w:r w:rsidRPr="00FE0BCB">
        <w:rPr>
          <w:rFonts w:ascii="Lato Light" w:eastAsiaTheme="minorEastAsia" w:hAnsi="Lato Light" w:cs="Times New Roman"/>
          <w:lang w:val="pl-PL"/>
        </w:rPr>
        <w:tab/>
        <w:t xml:space="preserve">Okresy wyrażone w latach lub miesiącach, o których mowa w </w:t>
      </w:r>
      <w:proofErr w:type="spellStart"/>
      <w:r w:rsidRPr="00FE0BCB">
        <w:rPr>
          <w:rFonts w:ascii="Lato Light" w:eastAsiaTheme="minorEastAsia" w:hAnsi="Lato Light" w:cs="Times New Roman"/>
          <w:lang w:val="pl-PL"/>
        </w:rPr>
        <w:t>ppkt</w:t>
      </w:r>
      <w:proofErr w:type="spellEnd"/>
      <w:r w:rsidRPr="00FE0BCB">
        <w:rPr>
          <w:rFonts w:ascii="Lato Light" w:eastAsiaTheme="minorEastAsia" w:hAnsi="Lato Light" w:cs="Times New Roman"/>
          <w:lang w:val="pl-PL"/>
        </w:rPr>
        <w:t xml:space="preserve"> 1) lit a) liczy się wstecz od dnia, w którym upływa termin składania ofert.</w:t>
      </w:r>
    </w:p>
    <w:p w14:paraId="3B1ED63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4.</w:t>
      </w:r>
      <w:r w:rsidRPr="00FE0BCB">
        <w:rPr>
          <w:rFonts w:ascii="Lato Light" w:eastAsiaTheme="minorEastAsia" w:hAnsi="Lato Light" w:cs="Times New Roman"/>
          <w:lang w:val="pl-PL"/>
        </w:rPr>
        <w:tab/>
        <w:t>Wykonawcy wspólnie ubiegający się o udzielenie zamówienia.</w:t>
      </w:r>
    </w:p>
    <w:p w14:paraId="290D4EE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w:t>
      </w:r>
      <w:r w:rsidRPr="00FE0BCB">
        <w:rPr>
          <w:rFonts w:ascii="Lato Light" w:eastAsiaTheme="minorEastAsia" w:hAnsi="Lato Light" w:cs="Times New Roman"/>
          <w:lang w:val="pl-PL"/>
        </w:rPr>
        <w:tab/>
        <w:t>Wykonawcy mogą wspólnie ubiegać się o udzielenie zamówienia.</w:t>
      </w:r>
    </w:p>
    <w:p w14:paraId="7E98D9F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2)</w:t>
      </w:r>
      <w:r w:rsidRPr="00FE0BCB">
        <w:rPr>
          <w:rFonts w:ascii="Lato Light" w:eastAsiaTheme="minorEastAsia" w:hAnsi="Lato Light" w:cs="Times New Roman"/>
          <w:lang w:val="pl-PL"/>
        </w:rPr>
        <w:tab/>
        <w:t xml:space="preserve">W przypadku, o którym mowa w </w:t>
      </w:r>
      <w:proofErr w:type="spellStart"/>
      <w:r w:rsidRPr="00FE0BCB">
        <w:rPr>
          <w:rFonts w:ascii="Lato Light" w:eastAsiaTheme="minorEastAsia" w:hAnsi="Lato Light" w:cs="Times New Roman"/>
          <w:lang w:val="pl-PL"/>
        </w:rPr>
        <w:t>ppkt</w:t>
      </w:r>
      <w:proofErr w:type="spellEnd"/>
      <w:r w:rsidRPr="00FE0BCB">
        <w:rPr>
          <w:rFonts w:ascii="Lato Light" w:eastAsiaTheme="minorEastAsia" w:hAnsi="Lato Light" w:cs="Times New Roman"/>
          <w:lang w:val="pl-PL"/>
        </w:rPr>
        <w:t xml:space="preserve"> 1), wykonawcy ustanawiają pełnomocnika do reprezentowania ich w postępowaniu o udzielenie zamówienia albo do reprezentowania w postępowaniu i zawarcia umowy w sprawie zamówienia publicznego.</w:t>
      </w:r>
    </w:p>
    <w:p w14:paraId="48EEE811" w14:textId="0FDEC503"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3)</w:t>
      </w:r>
      <w:r w:rsidRPr="00FE0BCB">
        <w:rPr>
          <w:rFonts w:ascii="Lato Light" w:eastAsiaTheme="minorEastAsia" w:hAnsi="Lato Light" w:cs="Times New Roman"/>
          <w:lang w:val="pl-PL"/>
        </w:rPr>
        <w:tab/>
      </w:r>
      <w:r w:rsidR="0020418F">
        <w:rPr>
          <w:rFonts w:ascii="Lato Light" w:eastAsiaTheme="minorEastAsia" w:hAnsi="Lato Light" w:cs="Times New Roman"/>
          <w:lang w:val="pl-PL"/>
        </w:rPr>
        <w:t>-</w:t>
      </w:r>
      <w:r w:rsidRPr="00FE0BCB">
        <w:rPr>
          <w:rFonts w:ascii="Lato Light" w:eastAsiaTheme="minorEastAsia" w:hAnsi="Lato Light" w:cs="Times New Roman"/>
          <w:lang w:val="pl-PL"/>
        </w:rPr>
        <w:t xml:space="preserve"> </w:t>
      </w:r>
    </w:p>
    <w:p w14:paraId="1049C073"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4)</w:t>
      </w:r>
      <w:r w:rsidRPr="00FE0BCB">
        <w:rPr>
          <w:rFonts w:ascii="Lato Light" w:eastAsiaTheme="minorEastAsia" w:hAnsi="Lato Light" w:cs="Times New Roman"/>
          <w:lang w:val="pl-PL"/>
        </w:rPr>
        <w:tab/>
        <w:t xml:space="preserve">W przypadku, o którym mowa w </w:t>
      </w:r>
      <w:proofErr w:type="spellStart"/>
      <w:r w:rsidRPr="00FE0BCB">
        <w:rPr>
          <w:rFonts w:ascii="Lato Light" w:eastAsiaTheme="minorEastAsia" w:hAnsi="Lato Light" w:cs="Times New Roman"/>
          <w:lang w:val="pl-PL"/>
        </w:rPr>
        <w:t>ppkt</w:t>
      </w:r>
      <w:proofErr w:type="spellEnd"/>
      <w:r w:rsidRPr="00FE0BCB">
        <w:rPr>
          <w:rFonts w:ascii="Lato Light" w:eastAsiaTheme="minorEastAsia" w:hAnsi="Lato Light" w:cs="Times New Roman"/>
          <w:lang w:val="pl-PL"/>
        </w:rPr>
        <w:t xml:space="preserve"> 3), wykonawcy wspólnie ubiegający się o udzielenie zamówienia dołączają do oferty oświadczenie, z którego wynika, które roboty budowlane, dostawy lub usługi wykonają poszczególni wykonawcy.</w:t>
      </w:r>
    </w:p>
    <w:p w14:paraId="7868C14F"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5)</w:t>
      </w:r>
      <w:r w:rsidRPr="00FE0BCB">
        <w:rPr>
          <w:rFonts w:ascii="Lato Light" w:eastAsiaTheme="minorEastAsia" w:hAnsi="Lato Light" w:cs="Times New Roman"/>
          <w:lang w:val="pl-PL"/>
        </w:rPr>
        <w:tab/>
        <w:t xml:space="preserve">Każdy z wykonawców wspólnie ubiegających się o udzielenie zamówienia wykazuje brak podstaw wykluczenia. </w:t>
      </w:r>
    </w:p>
    <w:p w14:paraId="65CCE31E"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6.</w:t>
      </w:r>
      <w:r w:rsidRPr="00FE0BCB">
        <w:rPr>
          <w:rFonts w:ascii="Lato Light" w:eastAsiaTheme="minorEastAsia" w:hAnsi="Lato Light" w:cs="Times New Roman"/>
          <w:lang w:val="pl-PL"/>
        </w:rPr>
        <w:tab/>
        <w:t>Udostępnienie zasobów (korzystanie przez wykonawcę ze zdolności technicznych lub zawodowych).</w:t>
      </w:r>
    </w:p>
    <w:p w14:paraId="0031D3A3"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w:t>
      </w:r>
      <w:r w:rsidRPr="00FE0BCB">
        <w:rPr>
          <w:rFonts w:ascii="Lato Light" w:eastAsiaTheme="minorEastAsia" w:hAnsi="Lato Light" w:cs="Times New Roman"/>
          <w:lang w:val="pl-PL"/>
        </w:rPr>
        <w:tab/>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290D09C"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2)</w:t>
      </w:r>
      <w:r w:rsidRPr="00FE0BCB">
        <w:rPr>
          <w:rFonts w:ascii="Lato Light" w:eastAsiaTheme="minorEastAsia" w:hAnsi="Lato Light" w:cs="Times New Roman"/>
          <w:lang w:val="pl-PL"/>
        </w:rP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89FB395"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3)</w:t>
      </w:r>
      <w:r w:rsidRPr="00FE0BCB">
        <w:rPr>
          <w:rFonts w:ascii="Lato Light" w:eastAsiaTheme="minorEastAsia" w:hAnsi="Lato Light" w:cs="Times New Roman"/>
          <w:lang w:val="pl-PL"/>
        </w:rPr>
        <w:tab/>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1B94B35"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lastRenderedPageBreak/>
        <w:t>4)</w:t>
      </w:r>
      <w:r w:rsidRPr="00FE0BCB">
        <w:rPr>
          <w:rFonts w:ascii="Lato Light" w:eastAsiaTheme="minorEastAsia" w:hAnsi="Lato Light" w:cs="Times New Roman"/>
          <w:lang w:val="pl-PL"/>
        </w:rPr>
        <w:tab/>
        <w:t xml:space="preserve">Zobowiązanie podmiotu udostępniającego zasoby, o którym mowa w </w:t>
      </w:r>
      <w:proofErr w:type="spellStart"/>
      <w:r w:rsidRPr="00FE0BCB">
        <w:rPr>
          <w:rFonts w:ascii="Lato Light" w:eastAsiaTheme="minorEastAsia" w:hAnsi="Lato Light" w:cs="Times New Roman"/>
          <w:lang w:val="pl-PL"/>
        </w:rPr>
        <w:t>ppkt</w:t>
      </w:r>
      <w:proofErr w:type="spellEnd"/>
      <w:r w:rsidRPr="00FE0BCB">
        <w:rPr>
          <w:rFonts w:ascii="Lato Light" w:eastAsiaTheme="minorEastAsia" w:hAnsi="Lato Light" w:cs="Times New Roman"/>
          <w:lang w:val="pl-PL"/>
        </w:rPr>
        <w:t xml:space="preserve"> 3), potwierdza, że stosunek łączący wykonawcę z podmiotami udostępniającymi zasoby gwarantuje rzeczywisty dostęp do tych zasobów oraz określa w szczególności: </w:t>
      </w:r>
    </w:p>
    <w:p w14:paraId="3C86E16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a)</w:t>
      </w:r>
      <w:r w:rsidRPr="00FE0BCB">
        <w:rPr>
          <w:rFonts w:ascii="Lato Light" w:eastAsiaTheme="minorEastAsia" w:hAnsi="Lato Light" w:cs="Times New Roman"/>
          <w:lang w:val="pl-PL"/>
        </w:rPr>
        <w:tab/>
        <w:t xml:space="preserve">zakres dostępnych wykonawcy zasobów podmiotu udostępniającego zasoby; </w:t>
      </w:r>
    </w:p>
    <w:p w14:paraId="1D82329F"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b)</w:t>
      </w:r>
      <w:r w:rsidRPr="00FE0BCB">
        <w:rPr>
          <w:rFonts w:ascii="Lato Light" w:eastAsiaTheme="minorEastAsia" w:hAnsi="Lato Light" w:cs="Times New Roman"/>
          <w:lang w:val="pl-PL"/>
        </w:rPr>
        <w:tab/>
        <w:t>sposób i okres udostępnienia wykonawcy i wykorzystania przez niego zasobów podmiotu udostępniającego te zasoby przy wykonywaniu zamówienia;</w:t>
      </w:r>
    </w:p>
    <w:p w14:paraId="26DCAE1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c)</w:t>
      </w:r>
      <w:r w:rsidRPr="00FE0BCB">
        <w:rPr>
          <w:rFonts w:ascii="Lato Light" w:eastAsiaTheme="minorEastAsia" w:hAnsi="Lato Light" w:cs="Times New Roman"/>
          <w:lang w:val="pl-PL"/>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B0F8843"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5)</w:t>
      </w:r>
      <w:r w:rsidRPr="00FE0BCB">
        <w:rPr>
          <w:rFonts w:ascii="Lato Light" w:eastAsiaTheme="minorEastAsia" w:hAnsi="Lato Light" w:cs="Times New Roman"/>
          <w:lang w:val="pl-PL"/>
        </w:rPr>
        <w:tab/>
        <w:t>Zamawiający ocenia, czy udostępniane wykonawcy przez podmioty udostępniające zasoby zdolności techniczne lub zawodowe, pozwalają na wykazanie przez wykonawcę spełniania warunków udziału w postępowaniu, o których mowa w art. 112 ust. 2 pkt 4 ustawy, a także bada, czy nie zachodzą wobec tego podmiotu podstawy wykluczenia, które zostały przewidziane względem wykonawcy.</w:t>
      </w:r>
    </w:p>
    <w:p w14:paraId="1DEB5F5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6)</w:t>
      </w:r>
      <w:r w:rsidRPr="00FE0BCB">
        <w:rPr>
          <w:rFonts w:ascii="Lato Light" w:eastAsiaTheme="minorEastAsia" w:hAnsi="Lato Light" w:cs="Times New Roman"/>
          <w:lang w:val="pl-PL"/>
        </w:rPr>
        <w:tab/>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9B6315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7)</w:t>
      </w:r>
      <w:r w:rsidRPr="00FE0BCB">
        <w:rPr>
          <w:rFonts w:ascii="Lato Light" w:eastAsiaTheme="minorEastAsia" w:hAnsi="Lato Light" w:cs="Times New Roman"/>
          <w:lang w:val="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0D9016E0"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7.</w:t>
      </w:r>
      <w:r w:rsidRPr="00FE0BCB">
        <w:rPr>
          <w:rFonts w:ascii="Lato Light" w:eastAsiaTheme="minorEastAsia" w:hAnsi="Lato Light" w:cs="Times New Roman"/>
          <w:lang w:val="pl-PL"/>
        </w:rPr>
        <w:tab/>
        <w:t>Kwalifikacja podmiotowa wykonawcy po badaniu i ocenie ofert.</w:t>
      </w:r>
    </w:p>
    <w:p w14:paraId="6BCA464C"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Zamawiający wezwie wykonawcę, którego oferta została najwyżej oceniona, do złożenia w wyznaczonym terminie, nie krótszym niż 5 dni od dnia wezwania, podmiotowych środków dowodowych, aktualnych na dzień złożenia.</w:t>
      </w:r>
    </w:p>
    <w:p w14:paraId="49F7B0EB"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8.</w:t>
      </w:r>
      <w:r w:rsidRPr="00FE0BCB">
        <w:rPr>
          <w:rFonts w:ascii="Lato Light" w:eastAsiaTheme="minorEastAsia" w:hAnsi="Lato Light" w:cs="Times New Roman"/>
          <w:lang w:val="pl-PL"/>
        </w:rPr>
        <w:tab/>
        <w:t>Umocowanie do reprezentowania wykonawcy.</w:t>
      </w:r>
    </w:p>
    <w:p w14:paraId="3E4B0302"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w:t>
      </w:r>
      <w:r w:rsidRPr="00FE0BCB">
        <w:rPr>
          <w:rFonts w:ascii="Lato Light" w:eastAsiaTheme="minorEastAsia" w:hAnsi="Lato Light" w:cs="Times New Roman"/>
          <w:lang w:val="pl-PL"/>
        </w:rPr>
        <w:tab/>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5EBF432F"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lastRenderedPageBreak/>
        <w:t>2)</w:t>
      </w:r>
      <w:r w:rsidRPr="00FE0BCB">
        <w:rPr>
          <w:rFonts w:ascii="Lato Light" w:eastAsiaTheme="minorEastAsia" w:hAnsi="Lato Light" w:cs="Times New Roman"/>
          <w:lang w:val="pl-PL"/>
        </w:rPr>
        <w:tab/>
        <w:t xml:space="preserve">Wykonawca nie jest zobowiązany do złożenia dokumentów, o których mowa w </w:t>
      </w:r>
      <w:proofErr w:type="spellStart"/>
      <w:r w:rsidRPr="00FE0BCB">
        <w:rPr>
          <w:rFonts w:ascii="Lato Light" w:eastAsiaTheme="minorEastAsia" w:hAnsi="Lato Light" w:cs="Times New Roman"/>
          <w:lang w:val="pl-PL"/>
        </w:rPr>
        <w:t>ppkt</w:t>
      </w:r>
      <w:proofErr w:type="spellEnd"/>
      <w:r w:rsidRPr="00FE0BCB">
        <w:rPr>
          <w:rFonts w:ascii="Lato Light" w:eastAsiaTheme="minorEastAsia" w:hAnsi="Lato Light" w:cs="Times New Roman"/>
          <w:lang w:val="pl-PL"/>
        </w:rPr>
        <w:t xml:space="preserve"> 1), jeżeli zamawiający może je uzyskać za pomocą bezpłatnych i ogólnodostępnych baz danych, o ile wykonawca wskazał dane umożliwiające dostęp do tych dokumentów. </w:t>
      </w:r>
    </w:p>
    <w:p w14:paraId="6A814BA5"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3)</w:t>
      </w:r>
      <w:r w:rsidRPr="00FE0BCB">
        <w:rPr>
          <w:rFonts w:ascii="Lato Light" w:eastAsiaTheme="minorEastAsia" w:hAnsi="Lato Light" w:cs="Times New Roman"/>
          <w:lang w:val="pl-PL"/>
        </w:rPr>
        <w:tab/>
        <w:t xml:space="preserve">Jeżeli w imieniu wykonawcy działa osoba, której umocowanie do jego reprezentowania nie wynika z dokumentów, o których mowa w </w:t>
      </w:r>
      <w:proofErr w:type="spellStart"/>
      <w:r w:rsidRPr="00FE0BCB">
        <w:rPr>
          <w:rFonts w:ascii="Lato Light" w:eastAsiaTheme="minorEastAsia" w:hAnsi="Lato Light" w:cs="Times New Roman"/>
          <w:lang w:val="pl-PL"/>
        </w:rPr>
        <w:t>ppkt</w:t>
      </w:r>
      <w:proofErr w:type="spellEnd"/>
      <w:r w:rsidRPr="00FE0BCB">
        <w:rPr>
          <w:rFonts w:ascii="Lato Light" w:eastAsiaTheme="minorEastAsia" w:hAnsi="Lato Light" w:cs="Times New Roman"/>
          <w:lang w:val="pl-PL"/>
        </w:rPr>
        <w:t xml:space="preserve"> 1), zamawiający żąda od wykonawcy pełnomocnictwa lub innego dokumentu potwierdzającego umocowanie do reprezentowania wykonawcy. </w:t>
      </w:r>
    </w:p>
    <w:p w14:paraId="7D3FF685"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4)</w:t>
      </w:r>
      <w:r w:rsidRPr="00FE0BCB">
        <w:rPr>
          <w:rFonts w:ascii="Lato Light" w:eastAsiaTheme="minorEastAsia" w:hAnsi="Lato Light" w:cs="Times New Roman"/>
          <w:lang w:val="pl-PL"/>
        </w:rPr>
        <w:tab/>
        <w:t xml:space="preserve">Zapis </w:t>
      </w:r>
      <w:proofErr w:type="spellStart"/>
      <w:r w:rsidRPr="00FE0BCB">
        <w:rPr>
          <w:rFonts w:ascii="Lato Light" w:eastAsiaTheme="minorEastAsia" w:hAnsi="Lato Light" w:cs="Times New Roman"/>
          <w:lang w:val="pl-PL"/>
        </w:rPr>
        <w:t>ppkt</w:t>
      </w:r>
      <w:proofErr w:type="spellEnd"/>
      <w:r w:rsidRPr="00FE0BCB">
        <w:rPr>
          <w:rFonts w:ascii="Lato Light" w:eastAsiaTheme="minorEastAsia" w:hAnsi="Lato Light" w:cs="Times New Roman"/>
          <w:lang w:val="pl-PL"/>
        </w:rPr>
        <w:t xml:space="preserve"> 3) stosuje się odpowiednio do osoby działającej w imieniu wykonawców wspólnie ubiegających się o udzielenie zamówienia publicznego. </w:t>
      </w:r>
    </w:p>
    <w:p w14:paraId="19E136A4"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5)</w:t>
      </w:r>
      <w:r w:rsidRPr="00FE0BCB">
        <w:rPr>
          <w:rFonts w:ascii="Lato Light" w:eastAsiaTheme="minorEastAsia" w:hAnsi="Lato Light" w:cs="Times New Roman"/>
          <w:lang w:val="pl-PL"/>
        </w:rPr>
        <w:tab/>
        <w:t xml:space="preserve">Zapisy </w:t>
      </w:r>
      <w:proofErr w:type="spellStart"/>
      <w:r w:rsidRPr="00FE0BCB">
        <w:rPr>
          <w:rFonts w:ascii="Lato Light" w:eastAsiaTheme="minorEastAsia" w:hAnsi="Lato Light" w:cs="Times New Roman"/>
          <w:lang w:val="pl-PL"/>
        </w:rPr>
        <w:t>ppkt</w:t>
      </w:r>
      <w:proofErr w:type="spellEnd"/>
      <w:r w:rsidRPr="00FE0BCB">
        <w:rPr>
          <w:rFonts w:ascii="Lato Light" w:eastAsiaTheme="minorEastAsia" w:hAnsi="Lato Light" w:cs="Times New Roman"/>
          <w:lang w:val="pl-PL"/>
        </w:rPr>
        <w:t xml:space="preserve"> 1)–3) stosuje się odpowiednio do osoby działającej w imieniu podmiotu udostępniającego zasoby na zasadach określonych w art. 118 ustawy.</w:t>
      </w:r>
    </w:p>
    <w:p w14:paraId="6FFA01D3"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9.</w:t>
      </w:r>
      <w:r w:rsidRPr="00FE0BCB">
        <w:rPr>
          <w:rFonts w:ascii="Lato Light" w:eastAsiaTheme="minorEastAsia" w:hAnsi="Lato Light" w:cs="Times New Roman"/>
          <w:lang w:val="pl-PL"/>
        </w:rPr>
        <w:tab/>
        <w:t xml:space="preserve">W przypadku wskazania przez wykonawcę dostępności podmiotowych środków dowodowych lub dokumentów, o których mowa w pkt 7 </w:t>
      </w:r>
      <w:proofErr w:type="spellStart"/>
      <w:r w:rsidRPr="00FE0BCB">
        <w:rPr>
          <w:rFonts w:ascii="Lato Light" w:eastAsiaTheme="minorEastAsia" w:hAnsi="Lato Light" w:cs="Times New Roman"/>
          <w:lang w:val="pl-PL"/>
        </w:rPr>
        <w:t>ppkt</w:t>
      </w:r>
      <w:proofErr w:type="spellEnd"/>
      <w:r w:rsidRPr="00FE0BCB">
        <w:rPr>
          <w:rFonts w:ascii="Lato Light" w:eastAsiaTheme="minorEastAsia" w:hAnsi="Lato Light" w:cs="Times New Roman"/>
          <w:lang w:val="pl-PL"/>
        </w:rPr>
        <w:t xml:space="preserve"> 1), pod określonymi adresami internetowymi ogólnodostępnych i bezpłatnych baz danych, zamawiający żąda od wykonawcy przedstawienia tłumaczenia na język polski pobranych samodzielnie przez zamawiającego podmiotowych środków dowodowych lub dokumentów. </w:t>
      </w:r>
    </w:p>
    <w:p w14:paraId="6524EA1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10.</w:t>
      </w:r>
      <w:r w:rsidRPr="00FE0BCB">
        <w:rPr>
          <w:rFonts w:ascii="Lato Light" w:eastAsiaTheme="minorEastAsia" w:hAnsi="Lato Light" w:cs="Times New Roman"/>
          <w:lang w:val="pl-PL"/>
        </w:rPr>
        <w:tab/>
        <w:t xml:space="preserve">Podmiotowe środki dowodowe oraz inne dokumenty lub oświadczenia, sporządzone w języku obcym przekazuje się wraz z tłumaczeniem na język polski. </w:t>
      </w:r>
    </w:p>
    <w:p w14:paraId="5435910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11.</w:t>
      </w:r>
      <w:r w:rsidRPr="00FE0BCB">
        <w:rPr>
          <w:rFonts w:ascii="Lato Light" w:eastAsiaTheme="minorEastAsia" w:hAnsi="Lato Light" w:cs="Times New Roman"/>
          <w:lang w:val="pl-PL"/>
        </w:rPr>
        <w:tab/>
        <w:t>Podmiotowe środki dowodowe oraz inne dokumenty lub oświadczenia, o których mowa w SWZ oraz ogłoszeniu o zamówieniu, składa się w formie elektronicznej, w postaci elektronicznej opatrzonej podpisem zaufanym lub podpisem osobistym, w formie pisemnej lub w formie dokumentowej, w zakresie i w sposób określony w przepisach wydanych na podstawie art. 70 ustawy.</w:t>
      </w:r>
    </w:p>
    <w:p w14:paraId="2609B27B"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12.</w:t>
      </w:r>
      <w:r w:rsidRPr="00FE0BCB">
        <w:rPr>
          <w:rFonts w:ascii="Lato Light" w:eastAsiaTheme="minorEastAsia" w:hAnsi="Lato Light" w:cs="Times New Roman"/>
          <w:lang w:val="pl-PL"/>
        </w:rPr>
        <w:tab/>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D10D29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13.</w:t>
      </w:r>
      <w:r w:rsidRPr="00FE0BCB">
        <w:rPr>
          <w:rFonts w:ascii="Lato Light" w:eastAsiaTheme="minorEastAsia" w:hAnsi="Lato Light" w:cs="Times New Roman"/>
          <w:lang w:val="pl-PL"/>
        </w:rPr>
        <w:tab/>
        <w:t xml:space="preserve">W przypadku gdy podmiotowe środki dowodowe, inne dokumenty lub dokumenty potwierdzające umocowanie do reprezentowania, zostały wystawione przez upoważnione </w:t>
      </w:r>
      <w:r w:rsidRPr="00FE0BCB">
        <w:rPr>
          <w:rFonts w:ascii="Lato Light" w:eastAsiaTheme="minorEastAsia" w:hAnsi="Lato Light" w:cs="Times New Roman"/>
          <w:lang w:val="pl-PL"/>
        </w:rPr>
        <w:lastRenderedPageBreak/>
        <w:t>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696C4771"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w:t>
      </w:r>
      <w:r w:rsidRPr="00FE0BCB">
        <w:rPr>
          <w:rFonts w:ascii="Lato Light" w:eastAsiaTheme="minorEastAsia" w:hAnsi="Lato Light" w:cs="Times New Roman"/>
          <w:lang w:val="pl-PL"/>
        </w:rPr>
        <w:tab/>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9FDB0A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2)</w:t>
      </w:r>
      <w:r w:rsidRPr="00FE0BCB">
        <w:rPr>
          <w:rFonts w:ascii="Lato Light" w:eastAsiaTheme="minorEastAsia" w:hAnsi="Lato Light" w:cs="Times New Roman"/>
          <w:lang w:val="pl-PL"/>
        </w:rPr>
        <w:tab/>
        <w:t>innych dokumentów - odpowiednio wykonawca lub wykonawca wspólnie ubiegający się o udzielenie zamówienia, w zakresie dokumentów, które każdego z nich dotyczą.</w:t>
      </w:r>
    </w:p>
    <w:p w14:paraId="146F31D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Poświadczenia zgodności cyfrowego odwzorowania z dokumentem w postaci papierowej może dokonać również notariusz.</w:t>
      </w:r>
    </w:p>
    <w:p w14:paraId="08D7D50F"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14.</w:t>
      </w:r>
      <w:r w:rsidRPr="00FE0BCB">
        <w:rPr>
          <w:rFonts w:ascii="Lato Light" w:eastAsiaTheme="minorEastAsia" w:hAnsi="Lato Light" w:cs="Times New Roman"/>
          <w:lang w:val="pl-PL"/>
        </w:rPr>
        <w:tab/>
        <w:t>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5B154CA8" w14:textId="77777777" w:rsidR="00FE0BCB" w:rsidRPr="00FE0BCB" w:rsidRDefault="00FE0BCB" w:rsidP="00FE0BCB">
      <w:pPr>
        <w:spacing w:before="60" w:after="60"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 xml:space="preserve">IV. Udzielanie wyjaśnień treści </w:t>
      </w:r>
      <w:proofErr w:type="spellStart"/>
      <w:r w:rsidRPr="00FE0BCB">
        <w:rPr>
          <w:rFonts w:ascii="Lato Light" w:eastAsiaTheme="minorEastAsia" w:hAnsi="Lato Light" w:cs="Times New Roman"/>
          <w:b/>
          <w:bCs/>
          <w:lang w:val="pl-PL"/>
        </w:rPr>
        <w:t>swz</w:t>
      </w:r>
      <w:proofErr w:type="spellEnd"/>
      <w:r w:rsidRPr="00FE0BCB">
        <w:rPr>
          <w:rFonts w:ascii="Lato Light" w:eastAsiaTheme="minorEastAsia" w:hAnsi="Lato Light" w:cs="Times New Roman"/>
          <w:b/>
          <w:bCs/>
          <w:lang w:val="pl-PL"/>
        </w:rPr>
        <w:t xml:space="preserve">: </w:t>
      </w:r>
    </w:p>
    <w:p w14:paraId="5B2AA950"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1. Wykonawca może zwrócić się do Zamawiającego z wnioskiem o wyjaśnienie treści SWZ. </w:t>
      </w:r>
    </w:p>
    <w:p w14:paraId="0EAE4B91"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Wniosek należy przesłać za pośrednictwem Platformy  zakupowej. Zamawiający prosi o przekazanie pytań również w formie edytowalnej, gdyż skróci to czas na udzielenie wyjaśnień. </w:t>
      </w:r>
    </w:p>
    <w:p w14:paraId="4F95A38F"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2. 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 </w:t>
      </w:r>
    </w:p>
    <w:p w14:paraId="3AB09365"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3. Jeżeli Zamawiający nie udzieli wyjaśnień w terminie, o którym mowa powyżej przedłuża termin składania ofert o czas niezbędny do zapoznania się wszystkich zainteresowanych Wykonawców z wyjaśnieniami niezbędnymi do należytego przygotowania i złożenia ofert. </w:t>
      </w:r>
    </w:p>
    <w:p w14:paraId="2313597E"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lastRenderedPageBreak/>
        <w:t xml:space="preserve">4. Przedłużenie terminu składania ofert nie wpływa na bieg terminu składania wniosku, o którym mowa powyżej. W przypadku, gdy wniosek o wyjaśnienie treści SWZ nie wpłynął w terminie, o którym mowa w pkt 2, Zamawiający nie ma obowiązku udzielania wyjaśnień SWZ oraz obowiązku przedłużenia terminu składania ofert. </w:t>
      </w:r>
    </w:p>
    <w:p w14:paraId="385CFB6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6. Treść zapytań, bez ujawniania źródła zapytania, wraz z wyjaśnieniami Zamawiający przekaże Wykonawcom, za pośrednictwem Platformy. </w:t>
      </w:r>
    </w:p>
    <w:p w14:paraId="6225AD4E"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7. W uzasadnionych przypadkach Zamawiający może przed upływem terminu składania ofert zmienić treść SWZ. Dokonaną zmianę SWZ Zamawiający udostępni na Platformie. </w:t>
      </w:r>
    </w:p>
    <w:p w14:paraId="5A767216"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8. W przypadku, gdy zmiana treści SWZ prowadzi do zmiany treści ogłoszenia o zamówieniu, Zamawiający zamieszcza w Biuletynie Zamówień Publicznych ogłoszenie o zmianie ogłoszenia. </w:t>
      </w:r>
    </w:p>
    <w:p w14:paraId="0D038D4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9. W przypadku rozbieżności pomiędzy treścią niniejszej SWZ a treścią udzielonych wyjaśnień lub zmian SWZ, jako obowiązującą należy przyjąć treść późniejszego oświadczenia Zamawiającego. </w:t>
      </w:r>
    </w:p>
    <w:p w14:paraId="5C4FF472"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10.W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0261ABD5"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11.Zamawiający informuje wykonawców o przedłużonym terminie składania ofert przez zamieszczenie informacji na Platformie oraz zamieszcza w ogłoszeniu o zmianie ogłoszenia. </w:t>
      </w:r>
    </w:p>
    <w:p w14:paraId="7809CBD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12.Zamawiający nie zamierza zwoływać zebrania Wykonawców w celu wyjaśnienia treści SWZ.</w:t>
      </w:r>
    </w:p>
    <w:p w14:paraId="2ADED40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p>
    <w:p w14:paraId="4179BD61" w14:textId="77777777" w:rsidR="00FE0BCB" w:rsidRDefault="00FE0BCB" w:rsidP="00FE0BCB">
      <w:pPr>
        <w:spacing w:before="60" w:after="60"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 xml:space="preserve">V. Wymagania dotyczące wadium. </w:t>
      </w:r>
    </w:p>
    <w:p w14:paraId="5FF42F93" w14:textId="34B72E10" w:rsidR="00B77E37" w:rsidRPr="00B2230C" w:rsidRDefault="00380C71" w:rsidP="00B2230C">
      <w:pPr>
        <w:spacing w:before="60" w:after="60" w:line="360" w:lineRule="auto"/>
        <w:ind w:left="426" w:hanging="426"/>
        <w:jc w:val="both"/>
        <w:rPr>
          <w:rFonts w:ascii="Lato Light" w:eastAsiaTheme="minorEastAsia" w:hAnsi="Lato Light" w:cs="Times New Roman"/>
          <w:lang w:val="pl-PL"/>
        </w:rPr>
      </w:pPr>
      <w:r w:rsidRPr="00380C71">
        <w:rPr>
          <w:rFonts w:ascii="Lato Light" w:eastAsiaTheme="minorEastAsia" w:hAnsi="Lato Light" w:cs="Times New Roman"/>
          <w:lang w:val="pl-PL"/>
        </w:rPr>
        <w:t>Wykonawca</w:t>
      </w:r>
      <w:r w:rsidR="0020418F">
        <w:rPr>
          <w:rFonts w:ascii="Lato Light" w:eastAsiaTheme="minorEastAsia" w:hAnsi="Lato Light" w:cs="Times New Roman"/>
          <w:lang w:val="pl-PL"/>
        </w:rPr>
        <w:t xml:space="preserve"> nie </w:t>
      </w:r>
      <w:r w:rsidRPr="00380C71">
        <w:rPr>
          <w:rFonts w:ascii="Lato Light" w:eastAsiaTheme="minorEastAsia" w:hAnsi="Lato Light" w:cs="Times New Roman"/>
          <w:lang w:val="pl-PL"/>
        </w:rPr>
        <w:t xml:space="preserve"> jest zobowiązany wnieść wadium. </w:t>
      </w:r>
    </w:p>
    <w:p w14:paraId="0F306C5D" w14:textId="77777777" w:rsidR="00FE0BCB" w:rsidRPr="00FE0BCB" w:rsidRDefault="00FE0BCB" w:rsidP="00FE0BCB">
      <w:pPr>
        <w:spacing w:before="60" w:after="60"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 xml:space="preserve">VI. Termin związania ofertą. </w:t>
      </w:r>
    </w:p>
    <w:p w14:paraId="4FB9D43F" w14:textId="3DB9C4D8"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1. Wykonawca jest związany ofertą od dnia terminu składania ofert do dnia </w:t>
      </w:r>
      <w:r w:rsidR="00B2230C">
        <w:rPr>
          <w:rFonts w:ascii="Lato Light" w:eastAsiaTheme="minorEastAsia" w:hAnsi="Lato Light" w:cs="Times New Roman"/>
          <w:lang w:val="pl-PL"/>
        </w:rPr>
        <w:t>21.1</w:t>
      </w:r>
      <w:r w:rsidRPr="00FE0BCB">
        <w:rPr>
          <w:rFonts w:ascii="Lato Light" w:eastAsiaTheme="minorEastAsia" w:hAnsi="Lato Light" w:cs="Times New Roman"/>
          <w:lang w:val="pl-PL"/>
        </w:rPr>
        <w:t>.202</w:t>
      </w:r>
      <w:r w:rsidR="00B2230C">
        <w:rPr>
          <w:rFonts w:ascii="Lato Light" w:eastAsiaTheme="minorEastAsia" w:hAnsi="Lato Light" w:cs="Times New Roman"/>
          <w:lang w:val="pl-PL"/>
        </w:rPr>
        <w:t>6</w:t>
      </w:r>
      <w:r w:rsidRPr="00FE0BCB">
        <w:rPr>
          <w:rFonts w:ascii="Lato Light" w:eastAsiaTheme="minorEastAsia" w:hAnsi="Lato Light" w:cs="Times New Roman"/>
          <w:lang w:val="pl-PL"/>
        </w:rPr>
        <w:t xml:space="preserve">r.                          </w:t>
      </w:r>
    </w:p>
    <w:p w14:paraId="27105206"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2. W przypadku, gdy wybór najkorzystniejszej oferty nie nastąpi przed upływem terminu związania ofertą określonego w pkt. 1, Zamawiający przed upływem terminu związania ofertą zwraca się jednokrotnie do wykonawców o wyrażenie zgody na przedłużenie tego terminu o wskazywany przez niego okres, nie dłuższy niż 30 dni.</w:t>
      </w:r>
    </w:p>
    <w:p w14:paraId="3827818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3. Przedłużenie terminu związania ofertą wymaga złożenia przez Wykonawcę pisemnego oświadczenia o wyrażeniu zgody na przedłużenie terminu związania ofertą. </w:t>
      </w:r>
    </w:p>
    <w:p w14:paraId="5EA1E21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4. W przypadku, gdy zamawiający żąda wniesienia wadium, przedłużenie terminu związania ofertą, o którym mowa w ust. 2, następuje wraz z przedłużeniem okresu ważności wadium </w:t>
      </w:r>
      <w:r w:rsidRPr="00FE0BCB">
        <w:rPr>
          <w:rFonts w:ascii="Lato Light" w:eastAsiaTheme="minorEastAsia" w:hAnsi="Lato Light" w:cs="Times New Roman"/>
          <w:lang w:val="pl-PL"/>
        </w:rPr>
        <w:lastRenderedPageBreak/>
        <w:t>albo, jeżeli nie jest to możliwe, z wniesieniem nowego wadium na przedłużony okres związania ofertą.</w:t>
      </w:r>
    </w:p>
    <w:p w14:paraId="036BDE29" w14:textId="77777777" w:rsidR="00FE0BCB" w:rsidRPr="00FE0BCB" w:rsidRDefault="00FE0BCB" w:rsidP="00FE0BCB">
      <w:pPr>
        <w:spacing w:before="60" w:after="60" w:line="360" w:lineRule="auto"/>
        <w:jc w:val="both"/>
        <w:rPr>
          <w:rFonts w:ascii="Lato Light" w:eastAsiaTheme="minorEastAsia" w:hAnsi="Lato Light" w:cs="Times New Roman"/>
          <w:lang w:val="pl-PL"/>
        </w:rPr>
      </w:pPr>
    </w:p>
    <w:p w14:paraId="5C366EC9" w14:textId="77777777" w:rsidR="00FE0BCB" w:rsidRPr="00FE0BCB" w:rsidRDefault="00FE0BCB" w:rsidP="00FE0BCB">
      <w:pPr>
        <w:spacing w:before="60" w:after="60"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VII. Opis sposobu obliczania ceny oferty.</w:t>
      </w:r>
    </w:p>
    <w:p w14:paraId="2F44EF16"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1.Cena oferty uwzględnia wszystkie zobowiązania, musi być podana w PLN cyfrowo </w:t>
      </w:r>
    </w:p>
    <w:p w14:paraId="0294DF36"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i słownie, z wyodrębnieniem należnego podatku VAT.</w:t>
      </w:r>
    </w:p>
    <w:p w14:paraId="2443C148"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2.Cenę ryczałtową traktować należy jako stałą i niezmienną, ujmującą wszystkie niezbędne określonymi odrębnymi przepisami (podatki, opłaty </w:t>
      </w:r>
      <w:proofErr w:type="spellStart"/>
      <w:r w:rsidRPr="00FE0BCB">
        <w:rPr>
          <w:rFonts w:ascii="Lato Light" w:eastAsiaTheme="minorEastAsia" w:hAnsi="Lato Light" w:cs="Times New Roman"/>
          <w:lang w:val="pl-PL"/>
        </w:rPr>
        <w:t>itp</w:t>
      </w:r>
      <w:proofErr w:type="spellEnd"/>
      <w:r w:rsidRPr="00FE0BCB">
        <w:rPr>
          <w:rFonts w:ascii="Lato Light" w:eastAsiaTheme="minorEastAsia" w:hAnsi="Lato Light" w:cs="Times New Roman"/>
          <w:lang w:val="pl-PL"/>
        </w:rPr>
        <w:t>), z zastrzeżeniem zapisów wzoru umowy.</w:t>
      </w:r>
    </w:p>
    <w:p w14:paraId="565AB682"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3.Cenę oferty należy policzyć stosując powszechnie stosowane wzory sporządzania kosztorysów ofertowych na roboty budowlane zgodnie z załączonym przedmiarem robót (z uwzględnieniem zapisów SIWZ w tym zakresie)   oraz doliczyć do powstałej kwoty inne składniki wpływające na ostateczną cenę ryczałtową brutto uwzględniającą wszystkie prace i nałożone obowiązki w dokumentacji postępowania. W ofercie należy podać cenę ogółem (brutto) kompleksowego wykonania zamówienia. Cena ta musi zawierać wszystkie koszty związane z realizacją zadania wynikające wprost z dokumentacji, jak i również nie ujęte w dokumentacji projektowej, ale stanowiące integralną część wykonania robót (</w:t>
      </w:r>
      <w:proofErr w:type="spellStart"/>
      <w:r w:rsidRPr="00FE0BCB">
        <w:rPr>
          <w:rFonts w:ascii="Lato Light" w:eastAsiaTheme="minorEastAsia" w:hAnsi="Lato Light" w:cs="Times New Roman"/>
          <w:lang w:val="pl-PL"/>
        </w:rPr>
        <w:t>powiązalność</w:t>
      </w:r>
      <w:proofErr w:type="spellEnd"/>
      <w:r w:rsidRPr="00FE0BCB">
        <w:rPr>
          <w:rFonts w:ascii="Lato Light" w:eastAsiaTheme="minorEastAsia" w:hAnsi="Lato Light" w:cs="Times New Roman"/>
          <w:lang w:val="pl-PL"/>
        </w:rPr>
        <w:t xml:space="preserve"> techniczna i technologiczna oczywista) a niezbędne do wykonania zadania (są to m.in.: koszty i wydatki, które mogą być potrzebne na pokrycie wydatków związanych                                               z wykonaniem robót budowlanych, pracami tymczasowymi, ogólnym ryzykiem, obciążeniami i zobowiązaniami wyznaczonymi przez dokumenty przetargowe). Przyjmuje się, że poniesione narzuty z racji ustanowienia robót, zysku i wynagrodzeń za wszystkie zobowiązania są rozdzielone równomiernie na wszystkie stawki jednostkowe. Stawki i ceny muszą być przypisane dla każdej pozycji kosztorysu ofertowego i w rozumieniu zamawiającego pokrywają również wszystkie inne zobowiązania finansowe, które nie zostały wyszczególnione w przedmiarze robót.</w:t>
      </w:r>
    </w:p>
    <w:p w14:paraId="7118716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4.Podstawą do określania ceny oferty (brutto) jest SWZ i dokumentacja stanowiąca załączniki do niniejszej SWZ. Wszelkie zastrzeżenia i uwagi w kwestii rozwiązań do przyjętej technologii    i rozwiązań projektowych Wykonawca ma prawo zgłosić Zamawiającemu w trybie wniosków o wyjaśnienie SWZ. </w:t>
      </w:r>
    </w:p>
    <w:p w14:paraId="51C3E7B1"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5.Wykonawca obliczając cenę oferty musi uwzględnić w kosztorysie ofertowym wszystkie pozycje przedmiarowe opisane w  przedmiarach robót. Wszelkie zastrzeżenia i uwagi w tym zakresie Wykonawca ma prawo zgłosić Zamawiającemu w trybie wniosków o wyjaśnienie treści SWZ. </w:t>
      </w:r>
    </w:p>
    <w:p w14:paraId="639C58A0" w14:textId="04CFFF6E"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lastRenderedPageBreak/>
        <w:t xml:space="preserve">6.Oferta musi zawierać cenę brutto z podaniem właściwej stawki procentowej podatku VAT według obowiązujących przepisów na dzień składania ofert. Wynagrodzenie brutto Wykonawcy jest stałe i niezmienne w okresie realizacji, z zastrzeżeniem  zapisów SIWZ   dot. zmiany umowy. Określenie w ofercie ceny brutto z uwzględnieniem nieprawidłowej stawki podatku od towarów i usług stanowi błąd w obliczeniu ceny, jeżeli brak jest ustawowych przesłanek wystąpienia omyłki. Oferent obliczoną cenę ostateczną umieszcza w formularzu ofertowym. </w:t>
      </w:r>
    </w:p>
    <w:p w14:paraId="0000DE7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7.Wykonawca nie może korygować zakresu  robót umieszczonych w przedmiarze robót,                        z uwzględnieniem zapisów SIWZ w tym zakresie. Jeżeli natomiast w wyniku dokonanej przez siebie analizy i obliczeniach uznał nieprawidłowości, to o wszelkich zmianach Wykonawca może dochodzić procedurą pytań do SWZ.</w:t>
      </w:r>
    </w:p>
    <w:p w14:paraId="3C639476"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8.W przypadku stwierdzenia braków, wad lub sprzeczności w dostarczonych przez Zamawiającego do opracowania kosztorysu ofertowego materiałach Wykonawca powinien niezwłocznie o tym fakcie powiadomić Zamawiającego przed upływem terminu składania ofert.</w:t>
      </w:r>
    </w:p>
    <w:p w14:paraId="534337C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9.Wykonawca ponosi koszty związane z przygotowaniem i z złożeniem oferty.</w:t>
      </w:r>
    </w:p>
    <w:p w14:paraId="54C09F4B" w14:textId="69FF20BA" w:rsidR="00FE0BCB" w:rsidRPr="00FE0BCB" w:rsidRDefault="00FE0BCB" w:rsidP="00FE0BCB">
      <w:pPr>
        <w:spacing w:before="60" w:after="60" w:line="360" w:lineRule="auto"/>
        <w:jc w:val="both"/>
        <w:rPr>
          <w:rFonts w:ascii="Lato Light" w:eastAsiaTheme="minorEastAsia" w:hAnsi="Lato Light" w:cs="Times New Roman"/>
          <w:lang w:val="pl-PL"/>
        </w:rPr>
      </w:pPr>
      <w:r w:rsidRPr="00FE0BCB">
        <w:rPr>
          <w:rFonts w:ascii="Lato Light" w:eastAsiaTheme="minorEastAsia" w:hAnsi="Lato Light" w:cs="Times New Roman"/>
          <w:lang w:val="pl-PL"/>
        </w:rPr>
        <w:t>10.Kosztorys ofertowy musi bezwzględnie  zawierać wszystkie pozycje ujęte w przedmiarze robót (dokładny opis i ilość robót), zgodnie z pozostałymi zapisami SWZ w tym zakresie.  Pomimo, że wartość kosztorysowa przeniesiona do formularza ofertowego traktowana jest  jako ryczałt, to w przypadku stwierdzenia niezgodności kosztorysu z przedmiarem oferta podlegać będzie odrzuceniu (przy uwzględnieniu zastosowania instytucji poprawienia omyłek zgodnie z zapisami ustawy PZP oraz zapisów SWZ w ty, zakresie ). Wszystkie wartości w kosztorysie ofertowym oraz ostateczna cena powinny być wyliczone z dokładnością dwóch miejsc po przecinku.</w:t>
      </w:r>
    </w:p>
    <w:p w14:paraId="7CABE8B1" w14:textId="1AC173BA"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Kosztorys ofertowy ma na celu spełnienie m.in. następujących funkcji:</w:t>
      </w:r>
    </w:p>
    <w:p w14:paraId="6A0AD671"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w:t>
      </w:r>
      <w:r w:rsidRPr="00FE0BCB">
        <w:rPr>
          <w:rFonts w:ascii="Lato Light" w:eastAsiaTheme="minorEastAsia" w:hAnsi="Lato Light" w:cs="Times New Roman"/>
          <w:lang w:val="pl-PL"/>
        </w:rPr>
        <w:tab/>
        <w:t>będzie stanowił wyznacznik do  rozliczeń  finansowych pomiędzy   Zamawiającym                                   a Wykonawcą w przypadku wystąpienia konieczności wykonania robót zamiennych oraz dodatkowych oraz odstąpienia od umowy przez Wykonawcę bądź Zamawiającego,</w:t>
      </w:r>
    </w:p>
    <w:p w14:paraId="3CD1AEE7"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w:t>
      </w:r>
      <w:r w:rsidRPr="00FE0BCB">
        <w:rPr>
          <w:rFonts w:ascii="Lato Light" w:eastAsiaTheme="minorEastAsia" w:hAnsi="Lato Light" w:cs="Times New Roman"/>
          <w:lang w:val="pl-PL"/>
        </w:rPr>
        <w:tab/>
        <w:t>służy Zamawiającemu do weryfikacji oferty, ceny podanej w formularzu ofertowym  przez Wykonawcę, która będzie poddana weryfikacji przez Zamawiającego pod kątem dokonania ustaleń czy oferta zawiera rażąco niską cenę  w stosunku do przedmiotu zamówienia.</w:t>
      </w:r>
    </w:p>
    <w:p w14:paraId="532FA570"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w:t>
      </w:r>
      <w:r w:rsidRPr="00FE0BCB">
        <w:rPr>
          <w:rFonts w:ascii="Lato Light" w:eastAsiaTheme="minorEastAsia" w:hAnsi="Lato Light" w:cs="Times New Roman"/>
          <w:lang w:val="pl-PL"/>
        </w:rPr>
        <w:tab/>
        <w:t>Stanowi element pomocniczy we wszelkich rozliczeniach pomiędzy Zamawiającym, Wykonawcą     i podwykonawcami (w przypadku wystąpienia podwykonawców lub /i dalszych podwykonawców w postępowaniu).</w:t>
      </w:r>
    </w:p>
    <w:p w14:paraId="16AA69E3" w14:textId="6478960D" w:rsid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11. Zamawiający nie przewiduje udzielenia zaliczek  na poczet realizacji zamówienia.</w:t>
      </w:r>
    </w:p>
    <w:p w14:paraId="0121525C" w14:textId="77777777" w:rsidR="00425847" w:rsidRPr="00FE0BCB" w:rsidRDefault="00425847" w:rsidP="00FE0BCB">
      <w:pPr>
        <w:spacing w:before="60" w:after="60" w:line="360" w:lineRule="auto"/>
        <w:ind w:left="426" w:hanging="426"/>
        <w:jc w:val="both"/>
        <w:rPr>
          <w:rFonts w:ascii="Lato Light" w:eastAsiaTheme="minorEastAsia" w:hAnsi="Lato Light" w:cs="Times New Roman"/>
          <w:lang w:val="pl-PL"/>
        </w:rPr>
      </w:pPr>
    </w:p>
    <w:p w14:paraId="22ACD633" w14:textId="77777777" w:rsidR="00FE0BCB" w:rsidRPr="00FE0BCB" w:rsidRDefault="00FE0BCB" w:rsidP="00FE0BCB">
      <w:pPr>
        <w:spacing w:before="60" w:after="60"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VIII. Opis kryteriów, którymi zamawiający będzie się kierował przy wyborze oferty wraz z podaniem znaczenia tych kryteriów i sposobu oceny ofert.</w:t>
      </w:r>
    </w:p>
    <w:p w14:paraId="5BA226DC" w14:textId="77777777" w:rsidR="00FE0BCB" w:rsidRPr="00425847" w:rsidRDefault="00FE0BCB" w:rsidP="00FE0BCB">
      <w:pPr>
        <w:spacing w:before="60" w:after="60" w:line="360" w:lineRule="auto"/>
        <w:ind w:left="426" w:hanging="426"/>
        <w:jc w:val="both"/>
        <w:rPr>
          <w:rFonts w:ascii="Lato Light" w:eastAsiaTheme="minorEastAsia" w:hAnsi="Lato Light" w:cs="Times New Roman"/>
          <w:b/>
          <w:bCs/>
          <w:lang w:val="pl-PL"/>
        </w:rPr>
      </w:pPr>
      <w:r w:rsidRPr="00425847">
        <w:rPr>
          <w:rFonts w:ascii="Lato Light" w:eastAsiaTheme="minorEastAsia" w:hAnsi="Lato Light" w:cs="Times New Roman"/>
          <w:b/>
          <w:bCs/>
          <w:lang w:val="pl-PL"/>
        </w:rPr>
        <w:t>1. cena brutto oferty: waga 60 %</w:t>
      </w:r>
    </w:p>
    <w:p w14:paraId="4DF8A20F" w14:textId="76613A88" w:rsidR="00FE0BCB" w:rsidRPr="00FE0BCB" w:rsidRDefault="00FE0BCB" w:rsidP="00425847">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Punkty za to kryterium będą liczone wg następującego wzoru:</w:t>
      </w:r>
    </w:p>
    <w:p w14:paraId="566DEF64"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ab/>
      </w:r>
      <w:r w:rsidRPr="00FE0BCB">
        <w:rPr>
          <w:rFonts w:ascii="Lato Light" w:eastAsiaTheme="minorEastAsia" w:hAnsi="Lato Light" w:cs="Times New Roman"/>
          <w:lang w:val="pl-PL"/>
        </w:rPr>
        <w:tab/>
      </w:r>
      <w:proofErr w:type="spellStart"/>
      <w:r w:rsidRPr="00FE0BCB">
        <w:rPr>
          <w:rFonts w:ascii="Lato Light" w:eastAsiaTheme="minorEastAsia" w:hAnsi="Lato Light" w:cs="Times New Roman"/>
          <w:lang w:val="pl-PL"/>
        </w:rPr>
        <w:t>Wx</w:t>
      </w:r>
      <w:proofErr w:type="spellEnd"/>
      <w:r w:rsidRPr="00FE0BCB">
        <w:rPr>
          <w:rFonts w:ascii="Lato Light" w:eastAsiaTheme="minorEastAsia" w:hAnsi="Lato Light" w:cs="Times New Roman"/>
          <w:lang w:val="pl-PL"/>
        </w:rPr>
        <w:t xml:space="preserve"> = (</w:t>
      </w:r>
      <w:proofErr w:type="spellStart"/>
      <w:r w:rsidRPr="00FE0BCB">
        <w:rPr>
          <w:rFonts w:ascii="Lato Light" w:eastAsiaTheme="minorEastAsia" w:hAnsi="Lato Light" w:cs="Times New Roman"/>
          <w:lang w:val="pl-PL"/>
        </w:rPr>
        <w:t>Cmin</w:t>
      </w:r>
      <w:proofErr w:type="spellEnd"/>
      <w:r w:rsidRPr="00FE0BCB">
        <w:rPr>
          <w:rFonts w:ascii="Lato Light" w:eastAsiaTheme="minorEastAsia" w:hAnsi="Lato Light" w:cs="Times New Roman"/>
          <w:lang w:val="pl-PL"/>
        </w:rPr>
        <w:t xml:space="preserve"> : </w:t>
      </w:r>
      <w:proofErr w:type="spellStart"/>
      <w:r w:rsidRPr="00FE0BCB">
        <w:rPr>
          <w:rFonts w:ascii="Lato Light" w:eastAsiaTheme="minorEastAsia" w:hAnsi="Lato Light" w:cs="Times New Roman"/>
          <w:lang w:val="pl-PL"/>
        </w:rPr>
        <w:t>Cx</w:t>
      </w:r>
      <w:proofErr w:type="spellEnd"/>
      <w:r w:rsidRPr="00FE0BCB">
        <w:rPr>
          <w:rFonts w:ascii="Lato Light" w:eastAsiaTheme="minorEastAsia" w:hAnsi="Lato Light" w:cs="Times New Roman"/>
          <w:lang w:val="pl-PL"/>
        </w:rPr>
        <w:t>) × 100 × waga kryterium (60%)</w:t>
      </w:r>
    </w:p>
    <w:p w14:paraId="5285B647"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gdzie:</w:t>
      </w:r>
    </w:p>
    <w:p w14:paraId="6EAEB1A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ab/>
      </w:r>
      <w:proofErr w:type="spellStart"/>
      <w:r w:rsidRPr="00FE0BCB">
        <w:rPr>
          <w:rFonts w:ascii="Lato Light" w:eastAsiaTheme="minorEastAsia" w:hAnsi="Lato Light" w:cs="Times New Roman"/>
          <w:lang w:val="pl-PL"/>
        </w:rPr>
        <w:t>Wx</w:t>
      </w:r>
      <w:proofErr w:type="spellEnd"/>
      <w:r w:rsidRPr="00FE0BCB">
        <w:rPr>
          <w:rFonts w:ascii="Lato Light" w:eastAsiaTheme="minorEastAsia" w:hAnsi="Lato Light" w:cs="Times New Roman"/>
          <w:lang w:val="pl-PL"/>
        </w:rPr>
        <w:t xml:space="preserve"> – liczba punktów przyznanych danej ofercie</w:t>
      </w:r>
    </w:p>
    <w:p w14:paraId="3EE28181"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ab/>
      </w:r>
      <w:proofErr w:type="spellStart"/>
      <w:r w:rsidRPr="00FE0BCB">
        <w:rPr>
          <w:rFonts w:ascii="Lato Light" w:eastAsiaTheme="minorEastAsia" w:hAnsi="Lato Light" w:cs="Times New Roman"/>
          <w:lang w:val="pl-PL"/>
        </w:rPr>
        <w:t>Cmin</w:t>
      </w:r>
      <w:proofErr w:type="spellEnd"/>
      <w:r w:rsidRPr="00FE0BCB">
        <w:rPr>
          <w:rFonts w:ascii="Lato Light" w:eastAsiaTheme="minorEastAsia" w:hAnsi="Lato Light" w:cs="Times New Roman"/>
          <w:lang w:val="pl-PL"/>
        </w:rPr>
        <w:t xml:space="preserve"> – cena najtańszej oferty niepodlegającej odrzuceniu,</w:t>
      </w:r>
    </w:p>
    <w:p w14:paraId="128EF4E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ab/>
      </w:r>
      <w:proofErr w:type="spellStart"/>
      <w:r w:rsidRPr="00FE0BCB">
        <w:rPr>
          <w:rFonts w:ascii="Lato Light" w:eastAsiaTheme="minorEastAsia" w:hAnsi="Lato Light" w:cs="Times New Roman"/>
          <w:lang w:val="pl-PL"/>
        </w:rPr>
        <w:t>Cx</w:t>
      </w:r>
      <w:proofErr w:type="spellEnd"/>
      <w:r w:rsidRPr="00FE0BCB">
        <w:rPr>
          <w:rFonts w:ascii="Lato Light" w:eastAsiaTheme="minorEastAsia" w:hAnsi="Lato Light" w:cs="Times New Roman"/>
          <w:lang w:val="pl-PL"/>
        </w:rPr>
        <w:t xml:space="preserve"> – cena badanej oferty.</w:t>
      </w:r>
    </w:p>
    <w:p w14:paraId="1156F161" w14:textId="77777777" w:rsidR="00FE0BCB" w:rsidRPr="00425847" w:rsidRDefault="00FE0BCB" w:rsidP="00FE0BCB">
      <w:pPr>
        <w:spacing w:before="60" w:after="60" w:line="360" w:lineRule="auto"/>
        <w:ind w:left="426" w:hanging="426"/>
        <w:jc w:val="both"/>
        <w:rPr>
          <w:rFonts w:ascii="Lato Light" w:eastAsiaTheme="minorEastAsia" w:hAnsi="Lato Light" w:cs="Times New Roman"/>
          <w:b/>
          <w:bCs/>
          <w:lang w:val="pl-PL"/>
        </w:rPr>
      </w:pPr>
    </w:p>
    <w:p w14:paraId="4F76E271" w14:textId="77777777" w:rsidR="00FE0BCB" w:rsidRPr="00425847" w:rsidRDefault="00FE0BCB" w:rsidP="00FE0BCB">
      <w:pPr>
        <w:spacing w:before="60" w:after="60" w:line="360" w:lineRule="auto"/>
        <w:ind w:left="426" w:hanging="426"/>
        <w:jc w:val="both"/>
        <w:rPr>
          <w:rFonts w:ascii="Lato Light" w:eastAsiaTheme="minorEastAsia" w:hAnsi="Lato Light" w:cs="Times New Roman"/>
          <w:b/>
          <w:bCs/>
          <w:lang w:val="pl-PL"/>
        </w:rPr>
      </w:pPr>
      <w:r w:rsidRPr="00425847">
        <w:rPr>
          <w:rFonts w:ascii="Lato Light" w:eastAsiaTheme="minorEastAsia" w:hAnsi="Lato Light" w:cs="Times New Roman"/>
          <w:b/>
          <w:bCs/>
          <w:lang w:val="pl-PL"/>
        </w:rPr>
        <w:t>2. okres gwarancji: waga 40 %</w:t>
      </w:r>
    </w:p>
    <w:p w14:paraId="1ED9D87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Kryterium to będzie rozpatrywane na podstawie deklaracji złożonej przez Wykonawcę e w formularzu ofertowym. Minimalny okres udzielenia gwarancji wynosi  24 miesiące od daty podpisania protokołu odbioru końcowego robót. Zaoferowanie krótszego okresu gwarancji będzie stanowić podstawę do odrzucenia oferty. W przypadku, gdy Wykonawca w treści formularza ofertowego nie wypełni pola przeznaczonego na wskazanie okresu gwarancji, Zamawiający uzna, ze Wykonawca oferuje minimalny okres udzielenia gwarancji tj.; 24 miesiące  i adekwatna  liczba punktów, czyli „0”  zostanie przyznana jego ofercie w tym kryterium.</w:t>
      </w:r>
    </w:p>
    <w:p w14:paraId="2652887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Zamawiający przyzna punkty w tym kryterium na następującej zasadzie: </w:t>
      </w:r>
    </w:p>
    <w:p w14:paraId="474A8716"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a) 24 miesiące gwarancji  - 0 pkt.</w:t>
      </w:r>
    </w:p>
    <w:p w14:paraId="112D3DDF"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b) 40  miesięcy gwarancji - 20 pkt.</w:t>
      </w:r>
    </w:p>
    <w:p w14:paraId="0FAB568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c) 60  miesięcy gwarancji  - 40 pkt.</w:t>
      </w:r>
    </w:p>
    <w:p w14:paraId="3B241E17"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Maksymalny okres  gwarancji  podlegający ocenie w procesie oceny ofert: 60 miesięcy.</w:t>
      </w:r>
    </w:p>
    <w:p w14:paraId="73A31B0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Wykonawca może zaoferować dłuższy okres gwarancji, lecz  nie będzie to  skutkowało przyznaniem wyższej punktacji, ani odrzuceniem oferty. </w:t>
      </w:r>
    </w:p>
    <w:p w14:paraId="535141CC"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Oferta taka otrzyma maksymalną liczbę punktów w tym kryterium.</w:t>
      </w:r>
    </w:p>
    <w:p w14:paraId="6F560FF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Okres udzielanej  gwarancji należy podać w pełnych miesiącach. W przypadku błędnego wypełnienia oferty w zakresie kryterium „gwarancja”  np. wskazania okresu gwarancji nie w pełnych miesiącach i jak wskazano powyżej,  oferta otrzyma 0  pkt  w tym kryterium, a jako deklarowany okres gwarancji zostanie przyjęty okres minimalny czyli 24 miesiące. </w:t>
      </w:r>
    </w:p>
    <w:p w14:paraId="53B057CB" w14:textId="77777777" w:rsidR="00FE0BCB" w:rsidRPr="00FE0BCB" w:rsidRDefault="00FE0BCB" w:rsidP="00FE0BCB">
      <w:pPr>
        <w:spacing w:before="60" w:after="60" w:line="360" w:lineRule="auto"/>
        <w:ind w:left="426" w:hanging="426"/>
        <w:rPr>
          <w:rFonts w:ascii="Lato Light" w:eastAsiaTheme="minorEastAsia" w:hAnsi="Lato Light" w:cs="Times New Roman"/>
          <w:lang w:val="pl-PL"/>
        </w:rPr>
      </w:pPr>
      <w:r w:rsidRPr="00FE0BCB">
        <w:rPr>
          <w:rFonts w:ascii="Lato Light" w:eastAsiaTheme="minorEastAsia" w:hAnsi="Lato Light" w:cs="Times New Roman"/>
          <w:lang w:val="pl-PL"/>
        </w:rPr>
        <w:lastRenderedPageBreak/>
        <w:t>Zamawiający udzieli zamówienia Wykonawcy, który otrzyma najwyższą liczbę punktów, zgodnie  z powyższymi założeniami.</w:t>
      </w:r>
    </w:p>
    <w:p w14:paraId="2F24DC64"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p>
    <w:p w14:paraId="3427B368" w14:textId="77777777" w:rsidR="00FE0BCB" w:rsidRPr="00FE0BCB" w:rsidRDefault="00FE0BCB" w:rsidP="00FE0BCB">
      <w:pPr>
        <w:spacing w:before="60" w:after="60"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IX. Istotne dla stron postanowienia, które zostaną wprowadzone do treści zawieranej umowy.</w:t>
      </w:r>
    </w:p>
    <w:p w14:paraId="721A76C4"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 Umowa w sprawie realizacji zamówienia publicznego zawarta zostanie z uwzględnieniem postanowień wynikających z treści niniejszej specyfikacji warunków zamówienia oraz danych zawartych w ofercie.</w:t>
      </w:r>
    </w:p>
    <w:p w14:paraId="7C4B432C"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2. Postanowienia umowy zawarto we wzorze umowy, który stanowi załącznik nr 5.</w:t>
      </w:r>
    </w:p>
    <w:p w14:paraId="6E5CE67E"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3. Warunki wprowadzania zmian umowy oraz zakres zmian umowy zostały zawarte  w ww.  załączniku.</w:t>
      </w:r>
    </w:p>
    <w:p w14:paraId="7D03652F" w14:textId="77777777" w:rsidR="00FE0BCB" w:rsidRPr="00FE0BCB" w:rsidRDefault="00FE0BCB" w:rsidP="00FE0BCB">
      <w:pPr>
        <w:spacing w:before="60" w:after="60"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 xml:space="preserve">X. Pouczenie o środkach ochrony prawnej. </w:t>
      </w:r>
    </w:p>
    <w:p w14:paraId="064DAE32" w14:textId="77777777" w:rsid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1. Wykonawcy, a także innemu podmiotowi, jeżeli ma lub miał interes w uzyskaniu zamówienia oraz poniósł lub może ponieść szkodę w wyniku naruszenia przez Zamawiającego przepisów ustawy </w:t>
      </w:r>
      <w:proofErr w:type="spellStart"/>
      <w:r w:rsidRPr="00FE0BCB">
        <w:rPr>
          <w:rFonts w:ascii="Lato Light" w:eastAsiaTheme="minorEastAsia" w:hAnsi="Lato Light" w:cs="Times New Roman"/>
          <w:lang w:val="pl-PL"/>
        </w:rPr>
        <w:t>Pzp</w:t>
      </w:r>
      <w:proofErr w:type="spellEnd"/>
      <w:r w:rsidRPr="00FE0BCB">
        <w:rPr>
          <w:rFonts w:ascii="Lato Light" w:eastAsiaTheme="minorEastAsia" w:hAnsi="Lato Light" w:cs="Times New Roman"/>
          <w:lang w:val="pl-PL"/>
        </w:rPr>
        <w:t xml:space="preserve">, przysługują środki ochrony prawnej określone w Dziale IX ustawy </w:t>
      </w:r>
      <w:proofErr w:type="spellStart"/>
      <w:r w:rsidRPr="00FE0BCB">
        <w:rPr>
          <w:rFonts w:ascii="Lato Light" w:eastAsiaTheme="minorEastAsia" w:hAnsi="Lato Light" w:cs="Times New Roman"/>
          <w:lang w:val="pl-PL"/>
        </w:rPr>
        <w:t>Pzp</w:t>
      </w:r>
      <w:proofErr w:type="spellEnd"/>
      <w:r w:rsidRPr="00FE0BCB">
        <w:rPr>
          <w:rFonts w:ascii="Lato Light" w:eastAsiaTheme="minorEastAsia" w:hAnsi="Lato Light" w:cs="Times New Roman"/>
          <w:lang w:val="pl-PL"/>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FE0BCB">
        <w:rPr>
          <w:rFonts w:ascii="Lato Light" w:eastAsiaTheme="minorEastAsia" w:hAnsi="Lato Light" w:cs="Times New Roman"/>
          <w:lang w:val="pl-PL"/>
        </w:rPr>
        <w:t>Pzp</w:t>
      </w:r>
      <w:proofErr w:type="spellEnd"/>
      <w:r w:rsidRPr="00FE0BCB">
        <w:rPr>
          <w:rFonts w:ascii="Lato Light" w:eastAsiaTheme="minorEastAsia" w:hAnsi="Lato Light" w:cs="Times New Roman"/>
          <w:lang w:val="pl-PL"/>
        </w:rPr>
        <w:t xml:space="preserve"> oraz Rzecznikowi Małych i Średnich Przedsiębiorców. </w:t>
      </w:r>
    </w:p>
    <w:p w14:paraId="4025DCCF" w14:textId="77777777" w:rsidR="00C9693B" w:rsidRPr="00FE0BCB" w:rsidRDefault="00C9693B" w:rsidP="00FE0BCB">
      <w:pPr>
        <w:spacing w:before="60" w:after="60" w:line="360" w:lineRule="auto"/>
        <w:ind w:left="426" w:hanging="426"/>
        <w:jc w:val="both"/>
        <w:rPr>
          <w:rFonts w:ascii="Lato Light" w:eastAsiaTheme="minorEastAsia" w:hAnsi="Lato Light" w:cs="Times New Roman"/>
          <w:lang w:val="pl-PL"/>
        </w:rPr>
      </w:pPr>
    </w:p>
    <w:p w14:paraId="6D2059D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2. Odwołanie przysługuje na: </w:t>
      </w:r>
    </w:p>
    <w:p w14:paraId="0D23E80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1) niezgodną z przepisami ustawy </w:t>
      </w:r>
      <w:proofErr w:type="spellStart"/>
      <w:r w:rsidRPr="00FE0BCB">
        <w:rPr>
          <w:rFonts w:ascii="Lato Light" w:eastAsiaTheme="minorEastAsia" w:hAnsi="Lato Light" w:cs="Times New Roman"/>
          <w:lang w:val="pl-PL"/>
        </w:rPr>
        <w:t>Pzp</w:t>
      </w:r>
      <w:proofErr w:type="spellEnd"/>
      <w:r w:rsidRPr="00FE0BCB">
        <w:rPr>
          <w:rFonts w:ascii="Lato Light" w:eastAsiaTheme="minorEastAsia" w:hAnsi="Lato Light" w:cs="Times New Roman"/>
          <w:lang w:val="pl-PL"/>
        </w:rPr>
        <w:t xml:space="preserve"> czynność Zamawiającego, podjętą w postępowaniu o udzielenie zamówienia w tym na projektowane postanowienie umowy; </w:t>
      </w:r>
    </w:p>
    <w:p w14:paraId="3589E4E9"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2) zaniechanie czynności w postępowaniu o udzielenie zamówienia, do której Zamawiający był obowiązany na podstawie ustawy </w:t>
      </w:r>
      <w:proofErr w:type="spellStart"/>
      <w:r w:rsidRPr="00FE0BCB">
        <w:rPr>
          <w:rFonts w:ascii="Lato Light" w:eastAsiaTheme="minorEastAsia" w:hAnsi="Lato Light" w:cs="Times New Roman"/>
          <w:lang w:val="pl-PL"/>
        </w:rPr>
        <w:t>Pzp</w:t>
      </w:r>
      <w:proofErr w:type="spellEnd"/>
      <w:r w:rsidRPr="00FE0BCB">
        <w:rPr>
          <w:rFonts w:ascii="Lato Light" w:eastAsiaTheme="minorEastAsia" w:hAnsi="Lato Light" w:cs="Times New Roman"/>
          <w:lang w:val="pl-PL"/>
        </w:rPr>
        <w:t xml:space="preserve">; </w:t>
      </w:r>
    </w:p>
    <w:p w14:paraId="79D3C02B" w14:textId="46C4A382" w:rsidR="002F684A" w:rsidRPr="00FE0BCB" w:rsidRDefault="00FE0BCB" w:rsidP="00E84C5C">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3. Odwołanie wnosi się do Prezesa Izby w formie pisemnej albo w formie elektronicznej albo w postaci elektronicznej opatrzonej podpisem zaufanym. </w:t>
      </w:r>
    </w:p>
    <w:p w14:paraId="4308E174" w14:textId="77777777" w:rsidR="00FE0BCB" w:rsidRPr="00FE0BCB" w:rsidRDefault="00FE0BCB" w:rsidP="00FE0BCB">
      <w:pPr>
        <w:spacing w:before="60" w:after="60" w:line="360" w:lineRule="auto"/>
        <w:ind w:left="426" w:hanging="426"/>
        <w:jc w:val="both"/>
        <w:rPr>
          <w:rFonts w:ascii="Lato Light" w:eastAsiaTheme="minorEastAsia" w:hAnsi="Lato Light" w:cs="Times New Roman"/>
          <w:b/>
          <w:bCs/>
          <w:lang w:val="pl-PL"/>
        </w:rPr>
      </w:pPr>
      <w:r w:rsidRPr="00FE0BCB">
        <w:rPr>
          <w:rFonts w:ascii="Lato Light" w:eastAsiaTheme="minorEastAsia" w:hAnsi="Lato Light" w:cs="Times New Roman"/>
          <w:b/>
          <w:bCs/>
          <w:lang w:val="pl-PL"/>
        </w:rPr>
        <w:t xml:space="preserve">XI. Postanowienia końcowe. </w:t>
      </w:r>
    </w:p>
    <w:p w14:paraId="46BDF995"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1. Uczestnicy postępowania mają prawo wglądu do treści protokołu postępowania. Protokół postępowania jest jawny i udostępniany na wniosek.</w:t>
      </w:r>
    </w:p>
    <w:p w14:paraId="3A15F244" w14:textId="69A564E3" w:rsidR="00CD2887" w:rsidRPr="00FE0BCB" w:rsidRDefault="00FE0BCB" w:rsidP="003444A4">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2.  Zamawiający nie przewiduje zwrotu kosztów udziału w postępowaniu.</w:t>
      </w:r>
    </w:p>
    <w:p w14:paraId="2D82153E" w14:textId="54AC421D" w:rsidR="00892421" w:rsidRPr="00892421" w:rsidRDefault="00FE0BCB" w:rsidP="00892421">
      <w:pPr>
        <w:rPr>
          <w:rFonts w:ascii="Lato Light" w:eastAsia="Arial Unicode MS" w:hAnsi="Lato Light" w:cs="Mangal"/>
          <w:kern w:val="1"/>
          <w:lang w:val="pl-PL" w:eastAsia="zh-CN" w:bidi="hi-IN"/>
        </w:rPr>
      </w:pPr>
      <w:r w:rsidRPr="00FE0BCB">
        <w:rPr>
          <w:rFonts w:ascii="Lato Light" w:eastAsia="Arial Unicode MS" w:hAnsi="Lato Light" w:cs="Mangal"/>
          <w:kern w:val="1"/>
          <w:lang w:val="pl-PL" w:eastAsia="zh-CN" w:bidi="hi-IN"/>
        </w:rPr>
        <w:t>3.Zadanie dofinansowane z</w:t>
      </w:r>
      <w:bookmarkStart w:id="16" w:name="_Hlk110257837"/>
      <w:r w:rsidR="00B2230C">
        <w:rPr>
          <w:rFonts w:ascii="Lato Light" w:eastAsia="Arial Unicode MS" w:hAnsi="Lato Light" w:cs="Mangal"/>
          <w:kern w:val="1"/>
          <w:lang w:val="pl-PL" w:eastAsia="zh-CN" w:bidi="hi-IN"/>
        </w:rPr>
        <w:t xml:space="preserve">e środków </w:t>
      </w:r>
    </w:p>
    <w:p w14:paraId="14BEBC41" w14:textId="7275A810" w:rsidR="002F684A" w:rsidRPr="002F684A" w:rsidRDefault="002F684A" w:rsidP="002F684A">
      <w:pPr>
        <w:jc w:val="both"/>
        <w:rPr>
          <w:rFonts w:ascii="Lato Light" w:eastAsia="Arial Unicode MS" w:hAnsi="Lato Light" w:cs="Mangal"/>
          <w:kern w:val="1"/>
          <w:lang w:val="pl-PL" w:eastAsia="zh-CN" w:bidi="hi-IN"/>
        </w:rPr>
      </w:pPr>
    </w:p>
    <w:p w14:paraId="3FFE7449" w14:textId="7448C8C6" w:rsidR="00FE0BCB" w:rsidRPr="00FE0BCB" w:rsidRDefault="00FE0BCB" w:rsidP="00FE0BCB">
      <w:pPr>
        <w:jc w:val="both"/>
        <w:rPr>
          <w:rFonts w:ascii="Lato Light" w:eastAsia="Arial Unicode MS" w:hAnsi="Lato Light" w:cs="Mangal"/>
          <w:kern w:val="1"/>
          <w:lang w:val="pl-PL" w:eastAsia="zh-CN" w:bidi="hi-IN"/>
        </w:rPr>
      </w:pPr>
    </w:p>
    <w:bookmarkEnd w:id="16"/>
    <w:p w14:paraId="1FBFFB66" w14:textId="76FBDB70" w:rsidR="00FE0BCB" w:rsidRDefault="00FE0BCB" w:rsidP="00FE0BCB">
      <w:pPr>
        <w:jc w:val="both"/>
        <w:rPr>
          <w:rFonts w:ascii="Lato Light" w:eastAsia="Arial Unicode MS" w:hAnsi="Lato Light" w:cs="Mangal"/>
          <w:kern w:val="1"/>
          <w:lang w:val="pl-PL" w:eastAsia="zh-CN" w:bidi="hi-IN"/>
        </w:rPr>
      </w:pPr>
    </w:p>
    <w:p w14:paraId="371E557E" w14:textId="21C29BB7" w:rsidR="00CD2887" w:rsidRDefault="00CD2887" w:rsidP="00FE0BCB">
      <w:pPr>
        <w:jc w:val="both"/>
        <w:rPr>
          <w:rFonts w:ascii="Lato Light" w:eastAsia="Arial Unicode MS" w:hAnsi="Lato Light" w:cs="Mangal"/>
          <w:kern w:val="1"/>
          <w:lang w:val="pl-PL" w:eastAsia="zh-CN" w:bidi="hi-IN"/>
        </w:rPr>
      </w:pPr>
    </w:p>
    <w:p w14:paraId="2AA01396" w14:textId="5A1C21B4" w:rsidR="00CD2887" w:rsidRDefault="00CD2887" w:rsidP="00FE0BCB">
      <w:pPr>
        <w:jc w:val="both"/>
        <w:rPr>
          <w:rFonts w:ascii="Lato Light" w:eastAsia="Arial Unicode MS" w:hAnsi="Lato Light" w:cs="Mangal"/>
          <w:kern w:val="1"/>
          <w:lang w:val="pl-PL" w:eastAsia="zh-CN" w:bidi="hi-IN"/>
        </w:rPr>
      </w:pPr>
    </w:p>
    <w:p w14:paraId="0445E9C9" w14:textId="77777777" w:rsidR="00CD2887" w:rsidRPr="00FE0BCB" w:rsidRDefault="00CD2887" w:rsidP="00FE0BCB">
      <w:pPr>
        <w:jc w:val="both"/>
        <w:rPr>
          <w:rFonts w:ascii="Lato Light" w:eastAsia="Arial Unicode MS" w:hAnsi="Lato Light" w:cs="Mangal"/>
          <w:kern w:val="1"/>
          <w:lang w:val="pl-PL" w:eastAsia="zh-CN" w:bidi="hi-IN"/>
        </w:rPr>
      </w:pPr>
    </w:p>
    <w:p w14:paraId="231C460F" w14:textId="77777777" w:rsidR="00FE0BCB" w:rsidRPr="00FE0BCB" w:rsidRDefault="00FE0BCB" w:rsidP="00FE0BCB">
      <w:pPr>
        <w:spacing w:before="60" w:after="60" w:line="360" w:lineRule="auto"/>
        <w:ind w:left="426" w:hanging="426"/>
        <w:jc w:val="both"/>
        <w:rPr>
          <w:rFonts w:ascii="Lato Light" w:eastAsiaTheme="minorEastAsia" w:hAnsi="Lato Light" w:cs="Times New Roman"/>
          <w:sz w:val="18"/>
          <w:szCs w:val="18"/>
          <w:lang w:val="pl-PL"/>
        </w:rPr>
      </w:pPr>
      <w:r w:rsidRPr="00FE0BCB">
        <w:rPr>
          <w:rFonts w:ascii="Lato Light" w:eastAsiaTheme="minorEastAsia" w:hAnsi="Lato Light" w:cs="Times New Roman"/>
          <w:sz w:val="18"/>
          <w:szCs w:val="18"/>
          <w:lang w:val="pl-PL"/>
        </w:rPr>
        <w:t>Sporządziła:</w:t>
      </w:r>
    </w:p>
    <w:p w14:paraId="0EB8644D" w14:textId="77777777" w:rsidR="00FE0BCB" w:rsidRPr="00FE0BCB" w:rsidRDefault="00FE0BCB" w:rsidP="00FE0BCB">
      <w:pPr>
        <w:spacing w:before="60" w:after="60" w:line="360" w:lineRule="auto"/>
        <w:ind w:left="426" w:hanging="426"/>
        <w:jc w:val="both"/>
        <w:rPr>
          <w:rFonts w:ascii="Lato Light" w:eastAsiaTheme="minorEastAsia" w:hAnsi="Lato Light" w:cs="Times New Roman"/>
          <w:sz w:val="18"/>
          <w:szCs w:val="18"/>
          <w:lang w:val="pl-PL"/>
        </w:rPr>
      </w:pPr>
      <w:r w:rsidRPr="00FE0BCB">
        <w:rPr>
          <w:rFonts w:ascii="Lato Light" w:eastAsiaTheme="minorEastAsia" w:hAnsi="Lato Light" w:cs="Times New Roman"/>
          <w:sz w:val="18"/>
          <w:szCs w:val="18"/>
          <w:lang w:val="pl-PL"/>
        </w:rPr>
        <w:t xml:space="preserve">Magdalena Ciszak                                                                                            </w:t>
      </w:r>
    </w:p>
    <w:p w14:paraId="585B3D09" w14:textId="6F7132AA"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w:t>
      </w:r>
      <w:r w:rsidR="002F684A">
        <w:rPr>
          <w:rFonts w:ascii="Lato Light" w:eastAsiaTheme="minorEastAsia" w:hAnsi="Lato Light" w:cs="Times New Roman"/>
          <w:lang w:val="pl-PL"/>
        </w:rPr>
        <w:t xml:space="preserve">    </w:t>
      </w:r>
      <w:r w:rsidRPr="00FE0BCB">
        <w:rPr>
          <w:rFonts w:ascii="Lato Light" w:eastAsiaTheme="minorEastAsia" w:hAnsi="Lato Light" w:cs="Times New Roman"/>
          <w:lang w:val="pl-PL"/>
        </w:rPr>
        <w:t xml:space="preserve">                                                   </w:t>
      </w:r>
    </w:p>
    <w:p w14:paraId="3F41615B" w14:textId="38D28937" w:rsidR="00FE0BCB" w:rsidRPr="00FE0BCB" w:rsidRDefault="00B2230C" w:rsidP="00F16280">
      <w:pPr>
        <w:spacing w:before="60" w:after="60" w:line="360" w:lineRule="auto"/>
        <w:jc w:val="both"/>
        <w:rPr>
          <w:rFonts w:ascii="Lato Light" w:eastAsiaTheme="minorEastAsia" w:hAnsi="Lato Light" w:cs="Times New Roman"/>
          <w:lang w:val="pl-PL"/>
        </w:rPr>
      </w:pPr>
      <w:r>
        <w:rPr>
          <w:rFonts w:ascii="Lato Light" w:eastAsiaTheme="minorEastAsia" w:hAnsi="Lato Light" w:cs="Times New Roman"/>
          <w:lang w:val="pl-PL"/>
        </w:rPr>
        <w:t>Słaboszewko</w:t>
      </w:r>
      <w:r w:rsidR="00FE0BCB" w:rsidRPr="00FE0BCB">
        <w:rPr>
          <w:rFonts w:ascii="Lato Light" w:eastAsiaTheme="minorEastAsia" w:hAnsi="Lato Light" w:cs="Times New Roman"/>
          <w:lang w:val="pl-PL"/>
        </w:rPr>
        <w:t xml:space="preserve">,  </w:t>
      </w:r>
      <w:r>
        <w:rPr>
          <w:rFonts w:ascii="Lato Light" w:eastAsiaTheme="minorEastAsia" w:hAnsi="Lato Light" w:cs="Times New Roman"/>
          <w:lang w:val="pl-PL"/>
        </w:rPr>
        <w:t xml:space="preserve">5 grudnia </w:t>
      </w:r>
      <w:r w:rsidR="00FE0BCB" w:rsidRPr="00FE0BCB">
        <w:rPr>
          <w:rFonts w:ascii="Lato Light" w:eastAsiaTheme="minorEastAsia" w:hAnsi="Lato Light" w:cs="Times New Roman"/>
          <w:lang w:val="pl-PL"/>
        </w:rPr>
        <w:t>202</w:t>
      </w:r>
      <w:r w:rsidR="00E84C5C">
        <w:rPr>
          <w:rFonts w:ascii="Lato Light" w:eastAsiaTheme="minorEastAsia" w:hAnsi="Lato Light" w:cs="Times New Roman"/>
          <w:lang w:val="pl-PL"/>
        </w:rPr>
        <w:t>5</w:t>
      </w:r>
      <w:r w:rsidR="00FE0BCB" w:rsidRPr="00FE0BCB">
        <w:rPr>
          <w:rFonts w:ascii="Lato Light" w:eastAsiaTheme="minorEastAsia" w:hAnsi="Lato Light" w:cs="Times New Roman"/>
          <w:lang w:val="pl-PL"/>
        </w:rPr>
        <w:t xml:space="preserve">r.                                                      </w:t>
      </w:r>
      <w:r w:rsidR="002F684A">
        <w:rPr>
          <w:rFonts w:ascii="Lato Light" w:eastAsiaTheme="minorEastAsia" w:hAnsi="Lato Light" w:cs="Times New Roman"/>
          <w:lang w:val="pl-PL"/>
        </w:rPr>
        <w:t xml:space="preserve"> </w:t>
      </w:r>
      <w:r w:rsidR="00FE0BCB" w:rsidRPr="00FE0BCB">
        <w:rPr>
          <w:rFonts w:ascii="Lato Light" w:eastAsiaTheme="minorEastAsia" w:hAnsi="Lato Light" w:cs="Times New Roman"/>
          <w:lang w:val="pl-PL"/>
        </w:rPr>
        <w:t xml:space="preserve">        </w:t>
      </w:r>
      <w:r w:rsidR="00CD2887">
        <w:rPr>
          <w:rFonts w:ascii="Lato Light" w:eastAsiaTheme="minorEastAsia" w:hAnsi="Lato Light" w:cs="Times New Roman"/>
          <w:lang w:val="pl-PL"/>
        </w:rPr>
        <w:t xml:space="preserve">  </w:t>
      </w:r>
      <w:r w:rsidR="00FE0BCB" w:rsidRPr="00FE0BCB">
        <w:rPr>
          <w:rFonts w:ascii="Lato Light" w:eastAsiaTheme="minorEastAsia" w:hAnsi="Lato Light" w:cs="Times New Roman"/>
          <w:lang w:val="pl-PL"/>
        </w:rPr>
        <w:t>Zatwierdzam</w:t>
      </w:r>
    </w:p>
    <w:p w14:paraId="4A40A6CA"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w:t>
      </w:r>
    </w:p>
    <w:p w14:paraId="2D4B7F35" w14:textId="692FD65A"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w:t>
      </w:r>
      <w:r w:rsidR="00F16280">
        <w:rPr>
          <w:rFonts w:ascii="Lato Light" w:eastAsiaTheme="minorEastAsia" w:hAnsi="Lato Light" w:cs="Times New Roman"/>
          <w:lang w:val="pl-PL"/>
        </w:rPr>
        <w:t xml:space="preserve"> </w:t>
      </w:r>
      <w:r w:rsidRPr="00FE0BCB">
        <w:rPr>
          <w:rFonts w:ascii="Lato Light" w:eastAsiaTheme="minorEastAsia" w:hAnsi="Lato Light" w:cs="Times New Roman"/>
          <w:lang w:val="pl-PL"/>
        </w:rPr>
        <w:t xml:space="preserve">         </w:t>
      </w:r>
      <w:r w:rsidR="00F16280">
        <w:rPr>
          <w:rFonts w:ascii="Lato Light" w:eastAsiaTheme="minorEastAsia" w:hAnsi="Lato Light" w:cs="Times New Roman"/>
          <w:lang w:val="pl-PL"/>
        </w:rPr>
        <w:t xml:space="preserve"> </w:t>
      </w:r>
      <w:r w:rsidRPr="00FE0BCB">
        <w:rPr>
          <w:rFonts w:ascii="Lato Light" w:eastAsiaTheme="minorEastAsia" w:hAnsi="Lato Light" w:cs="Times New Roman"/>
          <w:lang w:val="pl-PL"/>
        </w:rPr>
        <w:t xml:space="preserve">…................................................................                                                                                                                                                                    </w:t>
      </w:r>
    </w:p>
    <w:p w14:paraId="464451CB" w14:textId="5C54783C" w:rsid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w:t>
      </w:r>
      <w:r w:rsidR="00C9693B">
        <w:rPr>
          <w:rFonts w:ascii="Lato Light" w:eastAsiaTheme="minorEastAsia" w:hAnsi="Lato Light" w:cs="Times New Roman"/>
          <w:lang w:val="pl-PL"/>
        </w:rPr>
        <w:t xml:space="preserve">     </w:t>
      </w:r>
      <w:r w:rsidRPr="00FE0BCB">
        <w:rPr>
          <w:rFonts w:ascii="Lato Light" w:eastAsiaTheme="minorEastAsia" w:hAnsi="Lato Light" w:cs="Times New Roman"/>
          <w:lang w:val="pl-PL"/>
        </w:rPr>
        <w:t xml:space="preserve">      kierownik Zamawiającego   </w:t>
      </w:r>
    </w:p>
    <w:p w14:paraId="751F42AD" w14:textId="4B4DCE06" w:rsidR="00CD2887" w:rsidRDefault="00CD2887" w:rsidP="00FE0BCB">
      <w:pPr>
        <w:spacing w:before="60" w:after="60" w:line="360" w:lineRule="auto"/>
        <w:ind w:left="426" w:hanging="426"/>
        <w:jc w:val="both"/>
        <w:rPr>
          <w:rFonts w:ascii="Lato Light" w:eastAsiaTheme="minorEastAsia" w:hAnsi="Lato Light" w:cs="Times New Roman"/>
          <w:lang w:val="pl-PL"/>
        </w:rPr>
      </w:pPr>
    </w:p>
    <w:p w14:paraId="02E59AAB" w14:textId="3D6B4778" w:rsidR="00CD2887" w:rsidRDefault="00CD2887" w:rsidP="00FE0BCB">
      <w:pPr>
        <w:spacing w:before="60" w:after="60" w:line="360" w:lineRule="auto"/>
        <w:ind w:left="426" w:hanging="426"/>
        <w:jc w:val="both"/>
        <w:rPr>
          <w:rFonts w:ascii="Lato Light" w:eastAsiaTheme="minorEastAsia" w:hAnsi="Lato Light" w:cs="Times New Roman"/>
          <w:lang w:val="pl-PL"/>
        </w:rPr>
      </w:pPr>
    </w:p>
    <w:p w14:paraId="57A1AD06" w14:textId="70779545" w:rsidR="00CD2887" w:rsidRDefault="00CD2887" w:rsidP="00FE0BCB">
      <w:pPr>
        <w:spacing w:before="60" w:after="60" w:line="360" w:lineRule="auto"/>
        <w:ind w:left="426" w:hanging="426"/>
        <w:jc w:val="both"/>
        <w:rPr>
          <w:rFonts w:ascii="Lato Light" w:eastAsiaTheme="minorEastAsia" w:hAnsi="Lato Light" w:cs="Times New Roman"/>
          <w:lang w:val="pl-PL"/>
        </w:rPr>
      </w:pPr>
    </w:p>
    <w:p w14:paraId="1507D972" w14:textId="77777777" w:rsidR="00C9693B" w:rsidRDefault="00C9693B" w:rsidP="00FE0BCB">
      <w:pPr>
        <w:spacing w:before="60" w:after="60" w:line="360" w:lineRule="auto"/>
        <w:ind w:left="426" w:hanging="426"/>
        <w:jc w:val="both"/>
        <w:rPr>
          <w:rFonts w:ascii="Lato Light" w:eastAsiaTheme="minorEastAsia" w:hAnsi="Lato Light" w:cs="Times New Roman"/>
          <w:lang w:val="pl-PL"/>
        </w:rPr>
      </w:pPr>
    </w:p>
    <w:p w14:paraId="19FFF81C" w14:textId="77777777" w:rsidR="00C9693B" w:rsidRDefault="00C9693B" w:rsidP="00FE0BCB">
      <w:pPr>
        <w:spacing w:before="60" w:after="60" w:line="360" w:lineRule="auto"/>
        <w:ind w:left="426" w:hanging="426"/>
        <w:jc w:val="both"/>
        <w:rPr>
          <w:rFonts w:ascii="Lato Light" w:eastAsiaTheme="minorEastAsia" w:hAnsi="Lato Light" w:cs="Times New Roman"/>
          <w:lang w:val="pl-PL"/>
        </w:rPr>
      </w:pPr>
    </w:p>
    <w:p w14:paraId="5FF96839" w14:textId="77777777" w:rsidR="00C9693B" w:rsidRDefault="00C9693B" w:rsidP="00FE0BCB">
      <w:pPr>
        <w:spacing w:before="60" w:after="60" w:line="360" w:lineRule="auto"/>
        <w:ind w:left="426" w:hanging="426"/>
        <w:jc w:val="both"/>
        <w:rPr>
          <w:rFonts w:ascii="Lato Light" w:eastAsiaTheme="minorEastAsia" w:hAnsi="Lato Light" w:cs="Times New Roman"/>
          <w:lang w:val="pl-PL"/>
        </w:rPr>
      </w:pPr>
    </w:p>
    <w:p w14:paraId="35B84D3F" w14:textId="77777777" w:rsidR="00C9693B" w:rsidRDefault="00C9693B" w:rsidP="00FE0BCB">
      <w:pPr>
        <w:spacing w:before="60" w:after="60" w:line="360" w:lineRule="auto"/>
        <w:ind w:left="426" w:hanging="426"/>
        <w:jc w:val="both"/>
        <w:rPr>
          <w:rFonts w:ascii="Lato Light" w:eastAsiaTheme="minorEastAsia" w:hAnsi="Lato Light" w:cs="Times New Roman"/>
          <w:lang w:val="pl-PL"/>
        </w:rPr>
      </w:pPr>
    </w:p>
    <w:p w14:paraId="54A42DA0" w14:textId="77777777" w:rsidR="00B2230C" w:rsidRDefault="00B2230C" w:rsidP="00FE0BCB">
      <w:pPr>
        <w:spacing w:before="60" w:after="60" w:line="360" w:lineRule="auto"/>
        <w:ind w:left="426" w:hanging="426"/>
        <w:jc w:val="both"/>
        <w:rPr>
          <w:rFonts w:ascii="Lato Light" w:eastAsiaTheme="minorEastAsia" w:hAnsi="Lato Light" w:cs="Times New Roman"/>
          <w:lang w:val="pl-PL"/>
        </w:rPr>
      </w:pPr>
    </w:p>
    <w:p w14:paraId="2FBF2678" w14:textId="77777777" w:rsidR="00B2230C" w:rsidRDefault="00B2230C" w:rsidP="00FE0BCB">
      <w:pPr>
        <w:spacing w:before="60" w:after="60" w:line="360" w:lineRule="auto"/>
        <w:ind w:left="426" w:hanging="426"/>
        <w:jc w:val="both"/>
        <w:rPr>
          <w:rFonts w:ascii="Lato Light" w:eastAsiaTheme="minorEastAsia" w:hAnsi="Lato Light" w:cs="Times New Roman"/>
          <w:lang w:val="pl-PL"/>
        </w:rPr>
      </w:pPr>
    </w:p>
    <w:p w14:paraId="7B2F17BD" w14:textId="77777777" w:rsidR="00B2230C" w:rsidRDefault="00B2230C" w:rsidP="00FE0BCB">
      <w:pPr>
        <w:spacing w:before="60" w:after="60" w:line="360" w:lineRule="auto"/>
        <w:ind w:left="426" w:hanging="426"/>
        <w:jc w:val="both"/>
        <w:rPr>
          <w:rFonts w:ascii="Lato Light" w:eastAsiaTheme="minorEastAsia" w:hAnsi="Lato Light" w:cs="Times New Roman"/>
          <w:lang w:val="pl-PL"/>
        </w:rPr>
      </w:pPr>
    </w:p>
    <w:p w14:paraId="36A66CF5" w14:textId="29AEB445" w:rsidR="00CD2887" w:rsidRDefault="00CD2887" w:rsidP="00FE0BCB">
      <w:pPr>
        <w:spacing w:before="60" w:after="60" w:line="360" w:lineRule="auto"/>
        <w:ind w:left="426" w:hanging="426"/>
        <w:jc w:val="both"/>
        <w:rPr>
          <w:rFonts w:ascii="Lato Light" w:eastAsiaTheme="minorEastAsia" w:hAnsi="Lato Light" w:cs="Times New Roman"/>
          <w:lang w:val="pl-PL"/>
        </w:rPr>
      </w:pPr>
    </w:p>
    <w:p w14:paraId="2E467690" w14:textId="77777777" w:rsidR="00CD2887" w:rsidRPr="00FE0BCB" w:rsidRDefault="00CD2887" w:rsidP="00FE0BCB">
      <w:pPr>
        <w:spacing w:before="60" w:after="60" w:line="360" w:lineRule="auto"/>
        <w:ind w:left="426" w:hanging="426"/>
        <w:jc w:val="both"/>
        <w:rPr>
          <w:rFonts w:ascii="Lato Light" w:eastAsiaTheme="minorEastAsia" w:hAnsi="Lato Light" w:cs="Times New Roman"/>
          <w:lang w:val="pl-PL"/>
        </w:rPr>
      </w:pPr>
    </w:p>
    <w:p w14:paraId="4602A865" w14:textId="77777777" w:rsidR="00FE0BCB" w:rsidRPr="00FE0BCB" w:rsidRDefault="00FE0BCB" w:rsidP="00FE0BCB">
      <w:pPr>
        <w:spacing w:before="60" w:after="60" w:line="360" w:lineRule="auto"/>
        <w:ind w:left="426" w:hanging="426"/>
        <w:jc w:val="center"/>
        <w:rPr>
          <w:rFonts w:ascii="Lato Light" w:eastAsiaTheme="minorEastAsia" w:hAnsi="Lato Light" w:cs="Times New Roman"/>
          <w:b/>
          <w:bCs/>
          <w:sz w:val="32"/>
          <w:szCs w:val="32"/>
          <w:lang w:val="pl-PL"/>
        </w:rPr>
      </w:pPr>
      <w:r w:rsidRPr="00FE0BCB">
        <w:rPr>
          <w:rFonts w:ascii="Lato Light" w:eastAsiaTheme="minorEastAsia" w:hAnsi="Lato Light" w:cs="Times New Roman"/>
          <w:b/>
          <w:bCs/>
          <w:sz w:val="32"/>
          <w:szCs w:val="32"/>
          <w:lang w:val="pl-PL"/>
        </w:rPr>
        <w:t>CZĘSĆ  IV</w:t>
      </w:r>
    </w:p>
    <w:p w14:paraId="6F0307C0"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Załączniki:</w:t>
      </w:r>
    </w:p>
    <w:p w14:paraId="624D4184"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Nr 1 – Formularz ofertowy.</w:t>
      </w:r>
    </w:p>
    <w:p w14:paraId="48D74D07"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Nr 2 – Oświadczenie.</w:t>
      </w:r>
    </w:p>
    <w:p w14:paraId="06B2EADA" w14:textId="58AEB3DB" w:rsidR="00FE0BCB" w:rsidRPr="00FE0BCB" w:rsidRDefault="00FE0BCB" w:rsidP="00FE0BCB">
      <w:pPr>
        <w:tabs>
          <w:tab w:val="right" w:pos="9072"/>
        </w:tabs>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Nr 3 –</w:t>
      </w:r>
      <w:r>
        <w:rPr>
          <w:rFonts w:ascii="Lato Light" w:eastAsiaTheme="minorEastAsia" w:hAnsi="Lato Light" w:cs="Times New Roman"/>
          <w:lang w:val="pl-PL"/>
        </w:rPr>
        <w:tab/>
      </w:r>
    </w:p>
    <w:p w14:paraId="18E8507D" w14:textId="77777777"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Nr 4 – Zobowiązanie do udostępnienia zasobów przez inne podmioty.</w:t>
      </w:r>
    </w:p>
    <w:p w14:paraId="23649418" w14:textId="461952C9"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Nr 5-  </w:t>
      </w:r>
      <w:r w:rsidR="00E84C5C">
        <w:rPr>
          <w:rFonts w:ascii="Lato Light" w:eastAsiaTheme="minorEastAsia" w:hAnsi="Lato Light" w:cs="Times New Roman"/>
          <w:lang w:val="pl-PL"/>
        </w:rPr>
        <w:t>Projektowane p</w:t>
      </w:r>
      <w:r w:rsidRPr="00FE0BCB">
        <w:rPr>
          <w:rFonts w:ascii="Lato Light" w:eastAsiaTheme="minorEastAsia" w:hAnsi="Lato Light" w:cs="Times New Roman"/>
          <w:lang w:val="pl-PL"/>
        </w:rPr>
        <w:t>ostanowienia  umowy o roboty budowlane.</w:t>
      </w:r>
    </w:p>
    <w:p w14:paraId="539DD329" w14:textId="5489D4B1" w:rsidR="00FE0BCB"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Nr 6 – Oświadczenie o aktualności informacji.</w:t>
      </w:r>
    </w:p>
    <w:p w14:paraId="1A9CA37C" w14:textId="4949DF69" w:rsidR="00652549" w:rsidRPr="00FE0BCB" w:rsidRDefault="00FE0BCB" w:rsidP="00FE0BCB">
      <w:pPr>
        <w:spacing w:before="60" w:after="60" w:line="360" w:lineRule="auto"/>
        <w:ind w:left="426" w:hanging="426"/>
        <w:jc w:val="both"/>
        <w:rPr>
          <w:rFonts w:ascii="Lato Light" w:eastAsiaTheme="minorEastAsia" w:hAnsi="Lato Light" w:cs="Times New Roman"/>
          <w:lang w:val="pl-PL"/>
        </w:rPr>
      </w:pPr>
      <w:r w:rsidRPr="00FE0BCB">
        <w:rPr>
          <w:rFonts w:ascii="Lato Light" w:eastAsiaTheme="minorEastAsia" w:hAnsi="Lato Light" w:cs="Times New Roman"/>
          <w:lang w:val="pl-PL"/>
        </w:rPr>
        <w:t xml:space="preserve"> Dokumentacja  + przedmiary</w:t>
      </w:r>
    </w:p>
    <w:sectPr w:rsidR="00652549" w:rsidRPr="00FE0BCB" w:rsidSect="00652549">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CB885" w14:textId="77777777" w:rsidR="00A94AAD" w:rsidRDefault="00A94AAD" w:rsidP="00E75EDD">
      <w:pPr>
        <w:spacing w:line="240" w:lineRule="auto"/>
      </w:pPr>
      <w:r>
        <w:separator/>
      </w:r>
    </w:p>
  </w:endnote>
  <w:endnote w:type="continuationSeparator" w:id="0">
    <w:p w14:paraId="6398644E" w14:textId="77777777" w:rsidR="00A94AAD" w:rsidRDefault="00A94AAD" w:rsidP="00E75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Light">
    <w:charset w:val="00"/>
    <w:family w:val="swiss"/>
    <w:pitch w:val="variable"/>
    <w:sig w:usb0="E10002FF" w:usb1="5000ECFF" w:usb2="00000021" w:usb3="00000000" w:csb0="0000019F" w:csb1="00000000"/>
  </w:font>
  <w:font w:name="Linux Libertine G">
    <w:panose1 w:val="02000503000000000000"/>
    <w:charset w:val="EE"/>
    <w:family w:val="auto"/>
    <w:pitch w:val="variable"/>
    <w:sig w:usb0="E0000AFF" w:usb1="5200E5FB" w:usb2="02000020" w:usb3="00000000" w:csb0="000001B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pl-PL"/>
      </w:rPr>
      <w:id w:val="1928152295"/>
      <w:docPartObj>
        <w:docPartGallery w:val="Page Numbers (Bottom of Page)"/>
        <w:docPartUnique/>
      </w:docPartObj>
    </w:sdtPr>
    <w:sdtEndPr>
      <w:rPr>
        <w:lang w:val="pl"/>
      </w:rPr>
    </w:sdtEndPr>
    <w:sdtContent>
      <w:p w14:paraId="689FF2B6" w14:textId="7D0B66E2" w:rsidR="00FE0BCB" w:rsidRDefault="00FE0BC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pl-PL"/>
          </w:rPr>
          <w:t xml:space="preserve">str. </w:t>
        </w: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Pr>
            <w:rFonts w:asciiTheme="majorHAnsi" w:eastAsiaTheme="majorEastAsia" w:hAnsiTheme="majorHAnsi" w:cstheme="majorBidi"/>
            <w:sz w:val="28"/>
            <w:szCs w:val="28"/>
            <w:lang w:val="pl-PL"/>
          </w:rPr>
          <w:t>2</w:t>
        </w:r>
        <w:r>
          <w:rPr>
            <w:rFonts w:asciiTheme="majorHAnsi" w:eastAsiaTheme="majorEastAsia" w:hAnsiTheme="majorHAnsi" w:cstheme="majorBidi"/>
            <w:sz w:val="28"/>
            <w:szCs w:val="28"/>
          </w:rPr>
          <w:fldChar w:fldCharType="end"/>
        </w:r>
      </w:p>
    </w:sdtContent>
  </w:sdt>
  <w:p w14:paraId="2C6777C2" w14:textId="77777777" w:rsidR="00FE0BCB" w:rsidRDefault="00FE0B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9FE9F" w14:textId="77777777" w:rsidR="00A94AAD" w:rsidRDefault="00A94AAD" w:rsidP="00E75EDD">
      <w:pPr>
        <w:spacing w:line="240" w:lineRule="auto"/>
      </w:pPr>
      <w:r>
        <w:separator/>
      </w:r>
    </w:p>
  </w:footnote>
  <w:footnote w:type="continuationSeparator" w:id="0">
    <w:p w14:paraId="12A83A12" w14:textId="77777777" w:rsidR="00A94AAD" w:rsidRDefault="00A94AAD" w:rsidP="00E75E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F727" w14:textId="2604A201" w:rsidR="00652549" w:rsidRDefault="00652549">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3A7AD5"/>
    <w:multiLevelType w:val="multilevel"/>
    <w:tmpl w:val="25D6D7C6"/>
    <w:lvl w:ilvl="0">
      <w:start w:val="1"/>
      <w:numFmt w:val="decimal"/>
      <w:lvlText w:val="%1)"/>
      <w:lvlJc w:val="left"/>
      <w:pPr>
        <w:ind w:left="720" w:hanging="360"/>
      </w:pPr>
      <w:rPr>
        <w:u w:val="none"/>
      </w:rPr>
    </w:lvl>
    <w:lvl w:ilvl="1">
      <w:start w:val="1"/>
      <w:numFmt w:val="lowerLetter"/>
      <w:lvlText w:val="%2)"/>
      <w:lvlJc w:val="left"/>
      <w:pPr>
        <w:ind w:left="1352"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09711C2"/>
    <w:multiLevelType w:val="multilevel"/>
    <w:tmpl w:val="E092F6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78785001">
    <w:abstractNumId w:val="1"/>
  </w:num>
  <w:num w:numId="2" w16cid:durableId="6644068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gdaC">
    <w15:presenceInfo w15:providerId="None" w15:userId="Mag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EDD"/>
    <w:rsid w:val="0006555B"/>
    <w:rsid w:val="000F0E0B"/>
    <w:rsid w:val="0010136B"/>
    <w:rsid w:val="00176556"/>
    <w:rsid w:val="0018410E"/>
    <w:rsid w:val="00187CFF"/>
    <w:rsid w:val="001B46C4"/>
    <w:rsid w:val="001C629B"/>
    <w:rsid w:val="001E70DC"/>
    <w:rsid w:val="0020418F"/>
    <w:rsid w:val="00210F4D"/>
    <w:rsid w:val="00246D80"/>
    <w:rsid w:val="0029661B"/>
    <w:rsid w:val="002A6434"/>
    <w:rsid w:val="002B322D"/>
    <w:rsid w:val="002D6E62"/>
    <w:rsid w:val="002F684A"/>
    <w:rsid w:val="003153A6"/>
    <w:rsid w:val="00325883"/>
    <w:rsid w:val="00330E0A"/>
    <w:rsid w:val="003444A4"/>
    <w:rsid w:val="00373023"/>
    <w:rsid w:val="00375222"/>
    <w:rsid w:val="00380C71"/>
    <w:rsid w:val="003A4664"/>
    <w:rsid w:val="003A71E6"/>
    <w:rsid w:val="003B5A98"/>
    <w:rsid w:val="003E363F"/>
    <w:rsid w:val="00425847"/>
    <w:rsid w:val="0046198E"/>
    <w:rsid w:val="0047339A"/>
    <w:rsid w:val="004A71DA"/>
    <w:rsid w:val="004C292D"/>
    <w:rsid w:val="004C6F65"/>
    <w:rsid w:val="004F3590"/>
    <w:rsid w:val="00500706"/>
    <w:rsid w:val="0053058E"/>
    <w:rsid w:val="00532FCF"/>
    <w:rsid w:val="005612B3"/>
    <w:rsid w:val="00566BA0"/>
    <w:rsid w:val="005E4BAA"/>
    <w:rsid w:val="005F2CD1"/>
    <w:rsid w:val="006208BF"/>
    <w:rsid w:val="006332AD"/>
    <w:rsid w:val="00652549"/>
    <w:rsid w:val="00663FFF"/>
    <w:rsid w:val="006F4182"/>
    <w:rsid w:val="0070573B"/>
    <w:rsid w:val="007606D4"/>
    <w:rsid w:val="0076415E"/>
    <w:rsid w:val="007A69F5"/>
    <w:rsid w:val="007D16BC"/>
    <w:rsid w:val="00892421"/>
    <w:rsid w:val="008C3254"/>
    <w:rsid w:val="008E1CD5"/>
    <w:rsid w:val="009068DB"/>
    <w:rsid w:val="0092464A"/>
    <w:rsid w:val="00957108"/>
    <w:rsid w:val="009D3CD1"/>
    <w:rsid w:val="009D5D2F"/>
    <w:rsid w:val="00A07946"/>
    <w:rsid w:val="00A10546"/>
    <w:rsid w:val="00A14302"/>
    <w:rsid w:val="00A500E7"/>
    <w:rsid w:val="00A77CE6"/>
    <w:rsid w:val="00A94AAD"/>
    <w:rsid w:val="00AE7592"/>
    <w:rsid w:val="00B2230C"/>
    <w:rsid w:val="00B73D5E"/>
    <w:rsid w:val="00B77E37"/>
    <w:rsid w:val="00C569D3"/>
    <w:rsid w:val="00C9693B"/>
    <w:rsid w:val="00CA638F"/>
    <w:rsid w:val="00CC42F8"/>
    <w:rsid w:val="00CD2887"/>
    <w:rsid w:val="00CF2270"/>
    <w:rsid w:val="00D82D3E"/>
    <w:rsid w:val="00DD5DAD"/>
    <w:rsid w:val="00E4264D"/>
    <w:rsid w:val="00E75EDD"/>
    <w:rsid w:val="00E84C5C"/>
    <w:rsid w:val="00EB6858"/>
    <w:rsid w:val="00EC1BC5"/>
    <w:rsid w:val="00ED597C"/>
    <w:rsid w:val="00EE3D44"/>
    <w:rsid w:val="00F000B8"/>
    <w:rsid w:val="00F04895"/>
    <w:rsid w:val="00F16280"/>
    <w:rsid w:val="00F16509"/>
    <w:rsid w:val="00F24F2F"/>
    <w:rsid w:val="00FE0BCB"/>
    <w:rsid w:val="00FE4A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1F180"/>
  <w15:chartTrackingRefBased/>
  <w15:docId w15:val="{40901661-BC44-4B86-AFF7-7582F4268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EC1BC5"/>
    <w:pPr>
      <w:spacing w:after="0" w:line="276"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EDD"/>
    <w:pPr>
      <w:tabs>
        <w:tab w:val="center" w:pos="4536"/>
        <w:tab w:val="right" w:pos="9072"/>
      </w:tabs>
      <w:spacing w:line="240" w:lineRule="auto"/>
    </w:pPr>
  </w:style>
  <w:style w:type="character" w:customStyle="1" w:styleId="NagwekZnak">
    <w:name w:val="Nagłówek Znak"/>
    <w:basedOn w:val="Domylnaczcionkaakapitu"/>
    <w:link w:val="Nagwek"/>
    <w:uiPriority w:val="99"/>
    <w:rsid w:val="00E75EDD"/>
  </w:style>
  <w:style w:type="paragraph" w:styleId="Stopka">
    <w:name w:val="footer"/>
    <w:basedOn w:val="Normalny"/>
    <w:link w:val="StopkaZnak"/>
    <w:uiPriority w:val="99"/>
    <w:unhideWhenUsed/>
    <w:rsid w:val="00E75EDD"/>
    <w:pPr>
      <w:tabs>
        <w:tab w:val="center" w:pos="4536"/>
        <w:tab w:val="right" w:pos="9072"/>
      </w:tabs>
      <w:spacing w:line="240" w:lineRule="auto"/>
    </w:pPr>
  </w:style>
  <w:style w:type="character" w:customStyle="1" w:styleId="StopkaZnak">
    <w:name w:val="Stopka Znak"/>
    <w:basedOn w:val="Domylnaczcionkaakapitu"/>
    <w:link w:val="Stopka"/>
    <w:uiPriority w:val="99"/>
    <w:rsid w:val="00E75EDD"/>
  </w:style>
  <w:style w:type="paragraph" w:styleId="Akapitzlist">
    <w:name w:val="List Paragraph"/>
    <w:basedOn w:val="Normalny"/>
    <w:uiPriority w:val="34"/>
    <w:qFormat/>
    <w:rsid w:val="000F0E0B"/>
    <w:pPr>
      <w:ind w:left="720"/>
      <w:contextualSpacing/>
    </w:pPr>
  </w:style>
  <w:style w:type="character" w:styleId="Hipercze">
    <w:name w:val="Hyperlink"/>
    <w:basedOn w:val="Domylnaczcionkaakapitu"/>
    <w:uiPriority w:val="99"/>
    <w:unhideWhenUsed/>
    <w:rsid w:val="007606D4"/>
    <w:rPr>
      <w:color w:val="0563C1" w:themeColor="hyperlink"/>
      <w:u w:val="single"/>
    </w:rPr>
  </w:style>
  <w:style w:type="character" w:styleId="Nierozpoznanawzmianka">
    <w:name w:val="Unresolved Mention"/>
    <w:basedOn w:val="Domylnaczcionkaakapitu"/>
    <w:uiPriority w:val="99"/>
    <w:semiHidden/>
    <w:unhideWhenUsed/>
    <w:rsid w:val="00760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A3F11-BFDC-42FF-9B06-F67B41C3D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8983</Words>
  <Characters>53904</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Beatak2</dc:creator>
  <cp:keywords/>
  <dc:description/>
  <cp:lastModifiedBy>Office 2</cp:lastModifiedBy>
  <cp:revision>2</cp:revision>
  <cp:lastPrinted>2025-04-29T09:18:00Z</cp:lastPrinted>
  <dcterms:created xsi:type="dcterms:W3CDTF">2025-12-09T14:50:00Z</dcterms:created>
  <dcterms:modified xsi:type="dcterms:W3CDTF">2025-12-09T14:50:00Z</dcterms:modified>
</cp:coreProperties>
</file>